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A4" w:rsidRPr="00FF4551" w:rsidRDefault="0033335F" w:rsidP="00680FC5">
      <w:pPr>
        <w:ind w:left="-720"/>
        <w:jc w:val="center"/>
        <w:rPr>
          <w:rFonts w:ascii="GHEA Grapalat" w:hAnsi="GHEA Grapalat"/>
          <w:b/>
          <w:lang w:val="hy-AM"/>
        </w:rPr>
      </w:pPr>
      <w:r w:rsidRPr="00FF4551">
        <w:rPr>
          <w:rFonts w:ascii="GHEA Grapalat" w:hAnsi="GHEA Grapalat"/>
          <w:b/>
          <w:lang w:val="hy-AM"/>
        </w:rPr>
        <w:t>ՓՈԽԸՄԲՌՆՄԱՆ ՀՈՒՇԱԳԻՐ</w:t>
      </w:r>
    </w:p>
    <w:p w:rsidR="0033335F" w:rsidRPr="00FF4551" w:rsidRDefault="0033335F" w:rsidP="00680FC5">
      <w:pPr>
        <w:spacing w:after="0"/>
        <w:ind w:left="-72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b/>
          <w:lang w:val="hy-AM"/>
        </w:rPr>
        <w:t xml:space="preserve">Գյումրու քաղաքապետարանը, </w:t>
      </w:r>
      <w:r w:rsidRPr="00FF4551">
        <w:rPr>
          <w:rFonts w:ascii="GHEA Grapalat" w:hAnsi="GHEA Grapalat"/>
          <w:lang w:val="hy-AM"/>
        </w:rPr>
        <w:t xml:space="preserve">ի դեմս քաղաքապետ Սամվել Բալասանյանի (այսուհետ՝ «Քաղաքապետարան»), </w:t>
      </w:r>
      <w:r w:rsidR="00996A31" w:rsidRPr="00FF4551">
        <w:rPr>
          <w:rFonts w:ascii="GHEA Grapalat" w:hAnsi="GHEA Grapalat"/>
          <w:lang w:val="hy-AM"/>
        </w:rPr>
        <w:t xml:space="preserve">ով գործում է </w:t>
      </w:r>
      <w:r w:rsidR="00D34BA1" w:rsidRPr="00FF4551">
        <w:rPr>
          <w:rFonts w:ascii="GHEA Grapalat" w:hAnsi="GHEA Grapalat" w:cs="Arial"/>
          <w:lang w:val="hy-AM"/>
        </w:rPr>
        <w:t>Ավագանու որոշմ</w:t>
      </w:r>
      <w:r w:rsidR="002958B1" w:rsidRPr="00FF4551">
        <w:rPr>
          <w:rFonts w:ascii="GHEA Grapalat" w:hAnsi="GHEA Grapalat" w:cs="Arial"/>
          <w:lang w:val="hy-AM"/>
        </w:rPr>
        <w:t>ա</w:t>
      </w:r>
      <w:r w:rsidR="00D34BA1" w:rsidRPr="00FF4551">
        <w:rPr>
          <w:rFonts w:ascii="GHEA Grapalat" w:hAnsi="GHEA Grapalat" w:cs="Arial"/>
          <w:lang w:val="hy-AM"/>
        </w:rPr>
        <w:t>ն կայացման</w:t>
      </w:r>
      <w:r w:rsidR="00D34BA1" w:rsidRPr="00FF4551">
        <w:rPr>
          <w:rFonts w:ascii="Arial" w:hAnsi="Arial" w:cs="Arial"/>
          <w:lang w:val="hy-AM"/>
        </w:rPr>
        <w:t xml:space="preserve"> </w:t>
      </w:r>
      <w:r w:rsidR="00996A31" w:rsidRPr="00FF4551">
        <w:rPr>
          <w:rFonts w:ascii="GHEA Grapalat" w:hAnsi="GHEA Grapalat"/>
          <w:lang w:val="hy-AM"/>
        </w:rPr>
        <w:t xml:space="preserve">հիման վրա, </w:t>
      </w:r>
      <w:r w:rsidRPr="00FF4551">
        <w:rPr>
          <w:rFonts w:ascii="GHEA Grapalat" w:hAnsi="GHEA Grapalat"/>
          <w:lang w:val="hy-AM"/>
        </w:rPr>
        <w:t xml:space="preserve">մի կողմից, </w:t>
      </w:r>
    </w:p>
    <w:p w:rsidR="0033335F" w:rsidRPr="00FF4551" w:rsidRDefault="0033335F" w:rsidP="00680FC5">
      <w:pPr>
        <w:spacing w:after="0"/>
        <w:ind w:left="-720"/>
        <w:rPr>
          <w:rFonts w:ascii="GHEA Grapalat" w:hAnsi="GHEA Grapalat"/>
          <w:b/>
          <w:lang w:val="hy-AM"/>
        </w:rPr>
      </w:pPr>
      <w:r w:rsidRPr="00FF4551">
        <w:rPr>
          <w:rFonts w:ascii="GHEA Grapalat" w:hAnsi="GHEA Grapalat"/>
          <w:b/>
          <w:lang w:val="hy-AM"/>
        </w:rPr>
        <w:t>և</w:t>
      </w:r>
    </w:p>
    <w:p w:rsidR="0033335F" w:rsidRPr="00FF4551" w:rsidRDefault="003662B5" w:rsidP="001F5E2B">
      <w:pPr>
        <w:spacing w:after="60"/>
        <w:ind w:left="-72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b/>
          <w:lang w:val="hy-AM"/>
        </w:rPr>
        <w:t>«</w:t>
      </w:r>
      <w:r w:rsidR="0033335F" w:rsidRPr="00FF4551">
        <w:rPr>
          <w:rFonts w:ascii="GHEA Grapalat" w:hAnsi="GHEA Grapalat"/>
          <w:b/>
          <w:lang w:val="hy-AM"/>
        </w:rPr>
        <w:t>Բալետ 2021</w:t>
      </w:r>
      <w:r w:rsidRPr="00FF4551">
        <w:rPr>
          <w:rFonts w:ascii="GHEA Grapalat" w:hAnsi="GHEA Grapalat"/>
          <w:b/>
          <w:lang w:val="hy-AM"/>
        </w:rPr>
        <w:t>»</w:t>
      </w:r>
      <w:r w:rsidR="0033335F" w:rsidRPr="00FF4551">
        <w:rPr>
          <w:rFonts w:ascii="GHEA Grapalat" w:hAnsi="GHEA Grapalat"/>
          <w:b/>
          <w:lang w:val="hy-AM"/>
        </w:rPr>
        <w:t xml:space="preserve"> զարգացման հիմնադրամը</w:t>
      </w:r>
      <w:r w:rsidR="0033335F" w:rsidRPr="00FF4551">
        <w:rPr>
          <w:rFonts w:ascii="GHEA Grapalat" w:hAnsi="GHEA Grapalat"/>
          <w:lang w:val="hy-AM"/>
        </w:rPr>
        <w:t xml:space="preserve"> (գրանցված՝ ՀՀ արդարադատության նախարարության աշխատակազմի իրավաբանական անձանց պետականռեգիստրի գործակալության կողմից 222.160.699257 պետական գրանցման համարի ներքո, ՀՎՀՀ՝ </w:t>
      </w:r>
      <w:r w:rsidRPr="00FF4551">
        <w:rPr>
          <w:rFonts w:ascii="GHEA Grapalat" w:hAnsi="GHEA Grapalat"/>
          <w:lang w:val="hy-AM"/>
        </w:rPr>
        <w:t>00879163</w:t>
      </w:r>
      <w:r w:rsidR="0033335F" w:rsidRPr="00FF4551">
        <w:rPr>
          <w:rFonts w:ascii="GHEA Grapalat" w:hAnsi="GHEA Grapalat"/>
          <w:lang w:val="hy-AM"/>
        </w:rPr>
        <w:t>)</w:t>
      </w:r>
      <w:r w:rsidR="00961DA7" w:rsidRPr="00FF4551">
        <w:rPr>
          <w:rFonts w:ascii="GHEA Grapalat" w:hAnsi="GHEA Grapalat"/>
          <w:lang w:val="hy-AM"/>
        </w:rPr>
        <w:t xml:space="preserve"> (այսուհետ՝ «Հիմնադրամ»)</w:t>
      </w:r>
      <w:r w:rsidRPr="00FF4551">
        <w:rPr>
          <w:rFonts w:ascii="GHEA Grapalat" w:hAnsi="GHEA Grapalat"/>
          <w:lang w:val="hy-AM"/>
        </w:rPr>
        <w:t>,</w:t>
      </w:r>
      <w:r w:rsidR="00961DA7" w:rsidRPr="00FF4551">
        <w:rPr>
          <w:rFonts w:ascii="GHEA Grapalat" w:hAnsi="GHEA Grapalat"/>
          <w:lang w:val="hy-AM"/>
        </w:rPr>
        <w:t xml:space="preserve"> ի դեմս գործադիր տնօրեն Լիլիթ Պետրոսյանի, որը գործում է </w:t>
      </w:r>
      <w:r w:rsidR="004313E1" w:rsidRPr="00FF4551">
        <w:rPr>
          <w:rFonts w:ascii="GHEA Grapalat" w:hAnsi="GHEA Grapalat"/>
          <w:lang w:val="hy-AM"/>
        </w:rPr>
        <w:t>Հ</w:t>
      </w:r>
      <w:r w:rsidR="00961DA7" w:rsidRPr="00FF4551">
        <w:rPr>
          <w:rFonts w:ascii="GHEA Grapalat" w:hAnsi="GHEA Grapalat"/>
          <w:lang w:val="hy-AM"/>
        </w:rPr>
        <w:t xml:space="preserve">իմնադրամի կանոնադրության հիման վրա, մյուս կողմից, </w:t>
      </w:r>
    </w:p>
    <w:p w:rsidR="000B3DC1" w:rsidRPr="00FF4551" w:rsidRDefault="000B3DC1" w:rsidP="00816A74">
      <w:pPr>
        <w:spacing w:after="60"/>
        <w:ind w:left="-72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Քաղաքապետարանն ու Հիմնադրամն այսուհետ միասին հիշատակվելու դեպքում՝ նաև «Կողմեր», իսկ առանձին՝ «Կողմ», </w:t>
      </w:r>
    </w:p>
    <w:p w:rsidR="00F64688" w:rsidRPr="00FF4551" w:rsidRDefault="00F64688" w:rsidP="0036761B">
      <w:pPr>
        <w:ind w:left="-720"/>
        <w:rPr>
          <w:rFonts w:ascii="GHEA Grapalat" w:hAnsi="GHEA Grapalat"/>
          <w:b/>
          <w:u w:val="single"/>
          <w:lang w:val="hy-AM"/>
        </w:rPr>
      </w:pPr>
      <w:r w:rsidRPr="00FF4551">
        <w:rPr>
          <w:rFonts w:ascii="GHEA Grapalat" w:hAnsi="GHEA Grapalat"/>
          <w:b/>
          <w:u w:val="single"/>
          <w:lang w:val="hy-AM"/>
        </w:rPr>
        <w:t>ՆԱԽԱԲԱՆ</w:t>
      </w:r>
    </w:p>
    <w:p w:rsidR="000B3DC1" w:rsidRPr="00FF4551" w:rsidRDefault="000B3DC1" w:rsidP="00174D44">
      <w:pPr>
        <w:spacing w:after="60"/>
        <w:ind w:left="-72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b/>
          <w:lang w:val="hy-AM"/>
        </w:rPr>
        <w:t xml:space="preserve">Հաշվի առնելով, </w:t>
      </w:r>
      <w:r w:rsidR="001F2C2B" w:rsidRPr="00FF4551">
        <w:rPr>
          <w:rFonts w:ascii="GHEA Grapalat" w:hAnsi="GHEA Grapalat"/>
          <w:lang w:val="hy-AM"/>
        </w:rPr>
        <w:t xml:space="preserve">որ Հիմնադրամը </w:t>
      </w:r>
      <w:r w:rsidR="00F5551D" w:rsidRPr="00FF4551">
        <w:rPr>
          <w:rFonts w:ascii="GHEA Grapalat" w:hAnsi="GHEA Grapalat"/>
          <w:lang w:val="hy-AM"/>
        </w:rPr>
        <w:t xml:space="preserve">նախաձեռնում է Հայաստանը և մասնավորապես Գյումրին աշխարհի քարտեզի վրա </w:t>
      </w:r>
      <w:r w:rsidR="00FA0832" w:rsidRPr="00FF4551">
        <w:rPr>
          <w:rFonts w:ascii="GHEA Grapalat" w:hAnsi="GHEA Grapalat"/>
          <w:lang w:val="hy-AM"/>
        </w:rPr>
        <w:t>փորձառնական</w:t>
      </w:r>
      <w:r w:rsidR="00F5551D" w:rsidRPr="00FF4551">
        <w:rPr>
          <w:rFonts w:ascii="GHEA Grapalat" w:hAnsi="GHEA Grapalat"/>
          <w:lang w:val="hy-AM"/>
        </w:rPr>
        <w:t xml:space="preserve">և </w:t>
      </w:r>
      <w:r w:rsidR="00451C7A" w:rsidRPr="00FF4551">
        <w:rPr>
          <w:rFonts w:ascii="GHEA Grapalat" w:hAnsi="GHEA Grapalat"/>
          <w:lang w:val="hy-AM"/>
        </w:rPr>
        <w:t xml:space="preserve"> կատարողական</w:t>
      </w:r>
      <w:r w:rsidR="00F5551D" w:rsidRPr="00FF4551">
        <w:rPr>
          <w:rFonts w:ascii="GHEA Grapalat" w:hAnsi="GHEA Grapalat"/>
          <w:lang w:val="hy-AM"/>
        </w:rPr>
        <w:t xml:space="preserve"> արվեստի յուրահատուկ նշանակակետ դարձնելուն, հայկական մշակույթը լայնորեն տարածելուն և նրա հանդեպ հետաքրքրություն առաջացնելուն ուղղված ծրագիր (այսուհետ՝ </w:t>
      </w:r>
      <w:r w:rsidR="001F5E2B" w:rsidRPr="00FF4551">
        <w:rPr>
          <w:rFonts w:ascii="GHEA Grapalat" w:hAnsi="GHEA Grapalat"/>
          <w:lang w:val="hy-AM"/>
        </w:rPr>
        <w:t>«</w:t>
      </w:r>
      <w:r w:rsidR="00F5551D" w:rsidRPr="00FF4551">
        <w:rPr>
          <w:rFonts w:ascii="GHEA Grapalat" w:hAnsi="GHEA Grapalat"/>
          <w:lang w:val="hy-AM"/>
        </w:rPr>
        <w:t>Ծրագիր</w:t>
      </w:r>
      <w:r w:rsidR="001F5E2B" w:rsidRPr="00FF4551">
        <w:rPr>
          <w:rFonts w:ascii="GHEA Grapalat" w:hAnsi="GHEA Grapalat"/>
          <w:lang w:val="hy-AM"/>
        </w:rPr>
        <w:t>»</w:t>
      </w:r>
      <w:r w:rsidR="00F5551D" w:rsidRPr="00FF4551">
        <w:rPr>
          <w:rFonts w:ascii="GHEA Grapalat" w:hAnsi="GHEA Grapalat"/>
          <w:lang w:val="hy-AM"/>
        </w:rPr>
        <w:t>),</w:t>
      </w:r>
    </w:p>
    <w:p w:rsidR="00F5551D" w:rsidRPr="00FF4551" w:rsidRDefault="00E53D54" w:rsidP="00174D44">
      <w:pPr>
        <w:spacing w:after="60"/>
        <w:ind w:left="-72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b/>
          <w:lang w:val="hy-AM"/>
        </w:rPr>
        <w:t>Նպատակ ունենալով</w:t>
      </w:r>
      <w:r w:rsidR="00F5551D" w:rsidRPr="00FF4551">
        <w:rPr>
          <w:rFonts w:ascii="GHEA Grapalat" w:hAnsi="GHEA Grapalat"/>
          <w:lang w:val="hy-AM"/>
        </w:rPr>
        <w:t>նպաստ</w:t>
      </w:r>
      <w:r w:rsidRPr="00FF4551">
        <w:rPr>
          <w:rFonts w:ascii="GHEA Grapalat" w:hAnsi="GHEA Grapalat"/>
          <w:lang w:val="hy-AM"/>
        </w:rPr>
        <w:t>ել</w:t>
      </w:r>
      <w:r w:rsidR="00F5551D" w:rsidRPr="00FF4551">
        <w:rPr>
          <w:rFonts w:ascii="GHEA Grapalat" w:hAnsi="GHEA Grapalat"/>
          <w:lang w:val="hy-AM"/>
        </w:rPr>
        <w:t xml:space="preserve"> նաևԳյումրի քաղաքի և ընդհանրապես Շիրակի մարզի մշակութային կյանքի աշխուժացմանը, զբոսաշրջության զարգացմանը, տարածաշրջանի՝ որպես </w:t>
      </w:r>
      <w:r w:rsidR="00451C7A" w:rsidRPr="00FF4551">
        <w:rPr>
          <w:rFonts w:ascii="GHEA Grapalat" w:hAnsi="GHEA Grapalat"/>
          <w:lang w:val="hy-AM"/>
        </w:rPr>
        <w:t>կատարողական</w:t>
      </w:r>
      <w:r w:rsidR="00F5551D" w:rsidRPr="00FF4551">
        <w:rPr>
          <w:rFonts w:ascii="GHEA Grapalat" w:hAnsi="GHEA Grapalat"/>
          <w:lang w:val="hy-AM"/>
        </w:rPr>
        <w:t>արվեստի կենտրոնի միջազգային ճանաչմանը և հեղինակության բարձրացմանը,</w:t>
      </w:r>
    </w:p>
    <w:p w:rsidR="00F5551D" w:rsidRPr="00FF4551" w:rsidRDefault="00E53D54" w:rsidP="00174D44">
      <w:pPr>
        <w:spacing w:after="60"/>
        <w:ind w:left="-72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b/>
          <w:lang w:val="hy-AM"/>
        </w:rPr>
        <w:t>Նախատեսելով</w:t>
      </w:r>
      <w:r w:rsidR="00F5551D" w:rsidRPr="00FF4551">
        <w:rPr>
          <w:rFonts w:ascii="GHEA Grapalat" w:hAnsi="GHEA Grapalat"/>
          <w:lang w:val="hy-AM"/>
        </w:rPr>
        <w:t xml:space="preserve">Ծրագրի շրջանակներումստեղծել </w:t>
      </w:r>
      <w:r w:rsidR="00F64688" w:rsidRPr="00FF4551">
        <w:rPr>
          <w:rFonts w:ascii="GHEA Grapalat" w:hAnsi="GHEA Grapalat"/>
          <w:lang w:val="hy-AM"/>
        </w:rPr>
        <w:t>«</w:t>
      </w:r>
      <w:r w:rsidR="00F5551D" w:rsidRPr="00FF4551">
        <w:rPr>
          <w:rFonts w:ascii="GHEA Grapalat" w:hAnsi="GHEA Grapalat"/>
          <w:lang w:val="hy-AM"/>
        </w:rPr>
        <w:t xml:space="preserve">Խառատյանի կատարողական արվեստի </w:t>
      </w:r>
      <w:r w:rsidR="00CB2499" w:rsidRPr="00FF4551">
        <w:rPr>
          <w:rFonts w:ascii="GHEA Grapalat" w:hAnsi="GHEA Grapalat"/>
          <w:lang w:val="hy-AM"/>
        </w:rPr>
        <w:t>փորձառնական</w:t>
      </w:r>
      <w:r w:rsidR="00F5551D" w:rsidRPr="00FF4551">
        <w:rPr>
          <w:rFonts w:ascii="GHEA Grapalat" w:hAnsi="GHEA Grapalat"/>
          <w:lang w:val="hy-AM"/>
        </w:rPr>
        <w:t>կենտրոն</w:t>
      </w:r>
      <w:r w:rsidR="00F64688" w:rsidRPr="00FF4551">
        <w:rPr>
          <w:rFonts w:ascii="GHEA Grapalat" w:hAnsi="GHEA Grapalat"/>
          <w:lang w:val="hy-AM"/>
        </w:rPr>
        <w:t>»</w:t>
      </w:r>
      <w:r w:rsidR="00F5551D" w:rsidRPr="00FF4551">
        <w:rPr>
          <w:rFonts w:ascii="GHEA Grapalat" w:hAnsi="GHEA Grapalat"/>
          <w:lang w:val="hy-AM"/>
        </w:rPr>
        <w:t xml:space="preserve"> անվանմամբ կատարողական արվեստի ժամանակակից բազմաֆունկցիոնալ կենտրոն, </w:t>
      </w:r>
    </w:p>
    <w:p w:rsidR="00BC3E1E" w:rsidRPr="00FF4551" w:rsidRDefault="00BC3E1E" w:rsidP="00174D44">
      <w:pPr>
        <w:spacing w:after="60"/>
        <w:ind w:left="-72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b/>
          <w:lang w:val="hy-AM"/>
        </w:rPr>
        <w:t xml:space="preserve">Ունենալով </w:t>
      </w:r>
      <w:r w:rsidRPr="00FF4551">
        <w:rPr>
          <w:rFonts w:ascii="GHEA Grapalat" w:hAnsi="GHEA Grapalat"/>
          <w:lang w:val="hy-AM"/>
        </w:rPr>
        <w:t>Ծրագրի իրականացմանը Գյումրու համայնքի աջակցությունը,</w:t>
      </w:r>
    </w:p>
    <w:p w:rsidR="00F64688" w:rsidRPr="00FF4551" w:rsidRDefault="00F64688" w:rsidP="00174D44">
      <w:pPr>
        <w:spacing w:after="60"/>
        <w:ind w:left="-72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Կողմերը </w:t>
      </w:r>
      <w:r w:rsidR="00594A4A" w:rsidRPr="00FF4551">
        <w:rPr>
          <w:rFonts w:ascii="GHEA Grapalat" w:hAnsi="GHEA Grapalat"/>
          <w:lang w:val="hy-AM"/>
        </w:rPr>
        <w:t>կնքեցին սույն փոխըմբռնման հուշագիրը (այսուհետ՝ «Հուշագիր»)</w:t>
      </w:r>
      <w:r w:rsidRPr="00FF4551">
        <w:rPr>
          <w:rFonts w:ascii="GHEA Grapalat" w:hAnsi="GHEA Grapalat"/>
          <w:lang w:val="hy-AM"/>
        </w:rPr>
        <w:t xml:space="preserve"> հետևյալի </w:t>
      </w:r>
      <w:r w:rsidR="00D737B9" w:rsidRPr="00FF4551">
        <w:rPr>
          <w:rFonts w:ascii="GHEA Grapalat" w:hAnsi="GHEA Grapalat"/>
          <w:lang w:val="hy-AM"/>
        </w:rPr>
        <w:t>մասին</w:t>
      </w:r>
      <w:r w:rsidRPr="00FF4551">
        <w:rPr>
          <w:rFonts w:ascii="GHEA Grapalat" w:hAnsi="GHEA Grapalat"/>
          <w:lang w:val="hy-AM"/>
        </w:rPr>
        <w:t>.</w:t>
      </w:r>
    </w:p>
    <w:p w:rsidR="000B3DC1" w:rsidRPr="00FF4551" w:rsidRDefault="000B3DC1" w:rsidP="00174D44">
      <w:pPr>
        <w:spacing w:after="60"/>
        <w:ind w:left="-720"/>
        <w:rPr>
          <w:rFonts w:ascii="GHEA Grapalat" w:hAnsi="GHEA Grapalat"/>
          <w:lang w:val="hy-AM"/>
        </w:rPr>
      </w:pPr>
    </w:p>
    <w:p w:rsidR="0036761B" w:rsidRPr="00FF4551" w:rsidRDefault="0036761B" w:rsidP="00B23A42">
      <w:pPr>
        <w:pStyle w:val="ListParagraph"/>
        <w:numPr>
          <w:ilvl w:val="0"/>
          <w:numId w:val="1"/>
        </w:numPr>
        <w:contextualSpacing w:val="0"/>
        <w:rPr>
          <w:rFonts w:ascii="GHEA Grapalat" w:hAnsi="GHEA Grapalat"/>
          <w:b/>
          <w:u w:val="single"/>
          <w:lang w:val="hy-AM"/>
        </w:rPr>
      </w:pPr>
      <w:r w:rsidRPr="00FF4551">
        <w:rPr>
          <w:rFonts w:ascii="GHEA Grapalat" w:hAnsi="GHEA Grapalat"/>
          <w:b/>
          <w:u w:val="single"/>
          <w:lang w:val="hy-AM"/>
        </w:rPr>
        <w:t>ՀՈՒՇԱԳՐԻ ԱՌԱՐԿԱՆ</w:t>
      </w:r>
    </w:p>
    <w:p w:rsidR="00F64688" w:rsidRPr="00FF4551" w:rsidRDefault="00A675D8" w:rsidP="00863C8B">
      <w:pPr>
        <w:pStyle w:val="ListParagraph"/>
        <w:numPr>
          <w:ilvl w:val="1"/>
          <w:numId w:val="1"/>
        </w:numPr>
        <w:spacing w:after="60"/>
        <w:ind w:left="-360" w:firstLine="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Սույն Հուշագրով </w:t>
      </w:r>
      <w:r w:rsidR="00F64688" w:rsidRPr="00FF4551">
        <w:rPr>
          <w:rFonts w:ascii="GHEA Grapalat" w:hAnsi="GHEA Grapalat"/>
          <w:lang w:val="hy-AM"/>
        </w:rPr>
        <w:t>Կողմերը համաձայնում են համագործակցել Ծրագրի իրականացման ուղղությամբ ստորև նշված պայմաններով.</w:t>
      </w:r>
    </w:p>
    <w:p w:rsidR="00395785" w:rsidRPr="00FF4551" w:rsidRDefault="00F64688" w:rsidP="00863C8B">
      <w:pPr>
        <w:pStyle w:val="ListParagraph"/>
        <w:numPr>
          <w:ilvl w:val="2"/>
          <w:numId w:val="1"/>
        </w:numPr>
        <w:spacing w:after="60"/>
        <w:ind w:left="187" w:hanging="54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Ծրագրի իրականացման համար Քաղաքապետարանը </w:t>
      </w:r>
      <w:r w:rsidR="00D2229E" w:rsidRPr="00FF4551">
        <w:rPr>
          <w:rFonts w:ascii="GHEA Grapalat" w:hAnsi="GHEA Grapalat"/>
          <w:lang w:val="hy-AM"/>
        </w:rPr>
        <w:t xml:space="preserve">պատրաստակամություն է հայտնում </w:t>
      </w:r>
      <w:r w:rsidRPr="00FF4551">
        <w:rPr>
          <w:rFonts w:ascii="GHEA Grapalat" w:hAnsi="GHEA Grapalat"/>
          <w:lang w:val="hy-AM"/>
        </w:rPr>
        <w:t>Հիմնադրամին</w:t>
      </w:r>
      <w:r w:rsidR="00D2229E" w:rsidRPr="00FF4551">
        <w:rPr>
          <w:rFonts w:ascii="GHEA Grapalat" w:hAnsi="GHEA Grapalat"/>
          <w:lang w:val="hy-AM"/>
        </w:rPr>
        <w:t>նվիրաբերությա</w:t>
      </w:r>
      <w:r w:rsidR="006A4CCE" w:rsidRPr="00FF4551">
        <w:rPr>
          <w:rFonts w:ascii="GHEA Grapalat" w:hAnsi="GHEA Grapalat"/>
          <w:lang w:val="hy-AM"/>
        </w:rPr>
        <w:t>մբ</w:t>
      </w:r>
      <w:r w:rsidR="00D2229E" w:rsidRPr="00FF4551">
        <w:rPr>
          <w:rFonts w:ascii="GHEA Grapalat" w:hAnsi="GHEA Grapalat"/>
          <w:lang w:val="hy-AM"/>
        </w:rPr>
        <w:t xml:space="preserve"> կամ </w:t>
      </w:r>
      <w:r w:rsidR="00805D7C" w:rsidRPr="00FF4551">
        <w:rPr>
          <w:rFonts w:ascii="GHEA Grapalat" w:hAnsi="GHEA Grapalat"/>
          <w:lang w:val="hy-AM"/>
        </w:rPr>
        <w:t xml:space="preserve">99 տարի ժամկետով </w:t>
      </w:r>
      <w:r w:rsidR="00D2229E" w:rsidRPr="00FF4551">
        <w:rPr>
          <w:rFonts w:ascii="GHEA Grapalat" w:hAnsi="GHEA Grapalat"/>
          <w:lang w:val="hy-AM"/>
        </w:rPr>
        <w:t>անհատույց օգտագործման իրավունքով տրամադրել</w:t>
      </w:r>
      <w:r w:rsidRPr="00FF4551">
        <w:rPr>
          <w:rFonts w:ascii="GHEA Grapalat" w:hAnsi="GHEA Grapalat"/>
          <w:lang w:val="hy-AM"/>
        </w:rPr>
        <w:t xml:space="preserve"> Շիրակի մարզի Գյումրի քաղաքի Ղանդիլյան փողոցի 46/6</w:t>
      </w:r>
      <w:r w:rsidR="00996A31" w:rsidRPr="00FF4551">
        <w:rPr>
          <w:rFonts w:ascii="GHEA Grapalat" w:hAnsi="GHEA Grapalat"/>
          <w:lang w:val="hy-AM"/>
        </w:rPr>
        <w:t xml:space="preserve"> հասցեում գտնվող</w:t>
      </w:r>
      <w:r w:rsidRPr="00FF4551">
        <w:rPr>
          <w:rFonts w:ascii="GHEA Grapalat" w:hAnsi="GHEA Grapalat"/>
          <w:lang w:val="hy-AM"/>
        </w:rPr>
        <w:t xml:space="preserve"> ակումբի</w:t>
      </w:r>
      <w:r w:rsidR="00A675D8" w:rsidRPr="00FF4551">
        <w:rPr>
          <w:rFonts w:ascii="GHEA Grapalat" w:hAnsi="GHEA Grapalat"/>
          <w:lang w:val="hy-AM"/>
        </w:rPr>
        <w:t xml:space="preserve">՝ 0.21381 հա ընդհանուր մակերեսով </w:t>
      </w:r>
      <w:r w:rsidRPr="00FF4551">
        <w:rPr>
          <w:rFonts w:ascii="GHEA Grapalat" w:hAnsi="GHEA Grapalat"/>
          <w:lang w:val="hy-AM"/>
        </w:rPr>
        <w:t>տարածքը</w:t>
      </w:r>
      <w:r w:rsidR="00996A31" w:rsidRPr="00FF4551">
        <w:rPr>
          <w:rFonts w:ascii="GHEA Grapalat" w:hAnsi="GHEA Grapalat"/>
          <w:lang w:val="hy-AM"/>
        </w:rPr>
        <w:t xml:space="preserve"> (ներառյալ 1667.95</w:t>
      </w:r>
      <w:r w:rsidR="00634C3C" w:rsidRPr="00FF4551">
        <w:rPr>
          <w:rFonts w:ascii="GHEA Grapalat" w:hAnsi="GHEA Grapalat"/>
          <w:lang w:val="hy-AM"/>
        </w:rPr>
        <w:t xml:space="preserve"> քմ մակերեսով ակումբի շենքը</w:t>
      </w:r>
      <w:r w:rsidR="00996A31" w:rsidRPr="00FF4551">
        <w:rPr>
          <w:rFonts w:ascii="GHEA Grapalat" w:hAnsi="GHEA Grapalat"/>
          <w:lang w:val="hy-AM"/>
        </w:rPr>
        <w:t>)</w:t>
      </w:r>
      <w:r w:rsidRPr="00FF4551">
        <w:rPr>
          <w:rFonts w:ascii="GHEA Grapalat" w:hAnsi="GHEA Grapalat"/>
          <w:lang w:val="hy-AM"/>
        </w:rPr>
        <w:t>,</w:t>
      </w:r>
      <w:r w:rsidR="00996A31" w:rsidRPr="00FF4551">
        <w:rPr>
          <w:rFonts w:ascii="GHEA Grapalat" w:hAnsi="GHEA Grapalat"/>
          <w:lang w:val="hy-AM"/>
        </w:rPr>
        <w:t xml:space="preserve">սեփականության իրավունքի վկայական թիվ </w:t>
      </w:r>
      <w:r w:rsidR="00634C3C" w:rsidRPr="00FF4551">
        <w:rPr>
          <w:rFonts w:ascii="GHEA Grapalat" w:hAnsi="GHEA Grapalat"/>
          <w:lang w:val="hy-AM"/>
        </w:rPr>
        <w:t xml:space="preserve">17022015-08-0011, կադաստրային ծածկագիր </w:t>
      </w:r>
      <w:r w:rsidR="00996A31" w:rsidRPr="00FF4551">
        <w:rPr>
          <w:rFonts w:ascii="GHEA Grapalat" w:hAnsi="GHEA Grapalat"/>
          <w:lang w:val="hy-AM"/>
        </w:rPr>
        <w:t xml:space="preserve">08-001-1313-0203-001, </w:t>
      </w:r>
      <w:r w:rsidRPr="00FF4551">
        <w:rPr>
          <w:rFonts w:ascii="GHEA Grapalat" w:hAnsi="GHEA Grapalat"/>
          <w:lang w:val="hy-AM"/>
        </w:rPr>
        <w:t xml:space="preserve">որը նախկինում </w:t>
      </w:r>
      <w:r w:rsidR="00F214F8" w:rsidRPr="00FF4551">
        <w:rPr>
          <w:rFonts w:ascii="GHEA Grapalat" w:hAnsi="GHEA Grapalat"/>
          <w:lang w:val="hy-AM"/>
        </w:rPr>
        <w:t>ծառայել է որպես Սևյանի անվան մշակութային պալատ</w:t>
      </w:r>
      <w:r w:rsidR="00996A31" w:rsidRPr="00FF4551">
        <w:rPr>
          <w:rFonts w:ascii="GHEA Grapalat" w:hAnsi="GHEA Grapalat"/>
          <w:lang w:val="hy-AM"/>
        </w:rPr>
        <w:t xml:space="preserve">, ինչպես նաև </w:t>
      </w:r>
      <w:r w:rsidR="00D2229E" w:rsidRPr="00FF4551">
        <w:rPr>
          <w:rFonts w:ascii="GHEA Grapalat" w:hAnsi="GHEA Grapalat"/>
          <w:lang w:val="hy-AM"/>
        </w:rPr>
        <w:t xml:space="preserve">հետագայում ճարտարապետական նախագծով հաստատման ենթակա հարակից </w:t>
      </w:r>
      <w:r w:rsidR="00996A31" w:rsidRPr="00FF4551">
        <w:rPr>
          <w:rFonts w:ascii="GHEA Grapalat" w:hAnsi="GHEA Grapalat"/>
          <w:lang w:val="hy-AM"/>
        </w:rPr>
        <w:t>տարածքները</w:t>
      </w:r>
      <w:r w:rsidR="00D77005" w:rsidRPr="00FF4551">
        <w:rPr>
          <w:rFonts w:ascii="GHEA Grapalat" w:hAnsi="GHEA Grapalat"/>
          <w:lang w:val="hy-AM"/>
        </w:rPr>
        <w:t>(այսուհետ</w:t>
      </w:r>
      <w:r w:rsidR="00996A31" w:rsidRPr="00FF4551">
        <w:rPr>
          <w:rFonts w:ascii="GHEA Grapalat" w:hAnsi="GHEA Grapalat"/>
          <w:lang w:val="hy-AM"/>
        </w:rPr>
        <w:t xml:space="preserve"> բոլորը միասին</w:t>
      </w:r>
      <w:r w:rsidR="00D77005" w:rsidRPr="00FF4551">
        <w:rPr>
          <w:rFonts w:ascii="GHEA Grapalat" w:hAnsi="GHEA Grapalat"/>
          <w:lang w:val="hy-AM"/>
        </w:rPr>
        <w:t>՝ «Տարածք»).</w:t>
      </w:r>
    </w:p>
    <w:p w:rsidR="00395785" w:rsidRPr="00FF4551" w:rsidRDefault="00996A31" w:rsidP="00816A74">
      <w:pPr>
        <w:pStyle w:val="ListParagraph"/>
        <w:numPr>
          <w:ilvl w:val="2"/>
          <w:numId w:val="1"/>
        </w:numPr>
        <w:spacing w:after="60"/>
        <w:ind w:left="187" w:hanging="54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 w:cs="Arial"/>
          <w:lang w:val="hy-AM"/>
        </w:rPr>
        <w:lastRenderedPageBreak/>
        <w:t>Ծրագրի իրականացումը կներառի Տարածքի ընդհանուր բարեկարգում</w:t>
      </w:r>
      <w:r w:rsidR="00253BE4" w:rsidRPr="00FF4551">
        <w:rPr>
          <w:rFonts w:ascii="GHEA Grapalat" w:hAnsi="GHEA Grapalat" w:cs="Arial"/>
          <w:lang w:val="hy-AM"/>
        </w:rPr>
        <w:t>ը</w:t>
      </w:r>
      <w:r w:rsidRPr="00FF4551">
        <w:rPr>
          <w:rFonts w:ascii="GHEA Grapalat" w:hAnsi="GHEA Grapalat" w:cs="Arial"/>
          <w:lang w:val="hy-AM"/>
        </w:rPr>
        <w:t xml:space="preserve"> և </w:t>
      </w:r>
      <w:r w:rsidR="00634C3C" w:rsidRPr="00FF4551">
        <w:rPr>
          <w:rFonts w:ascii="GHEA Grapalat" w:hAnsi="GHEA Grapalat" w:cs="Arial"/>
          <w:lang w:val="hy-AM"/>
        </w:rPr>
        <w:t>ակումբի շենքի հիմնական վերանորոգում</w:t>
      </w:r>
      <w:r w:rsidR="00253BE4" w:rsidRPr="00FF4551">
        <w:rPr>
          <w:rFonts w:ascii="GHEA Grapalat" w:hAnsi="GHEA Grapalat" w:cs="Arial"/>
          <w:lang w:val="hy-AM"/>
        </w:rPr>
        <w:t>ը</w:t>
      </w:r>
      <w:r w:rsidR="00634C3C" w:rsidRPr="00FF4551">
        <w:rPr>
          <w:rFonts w:ascii="GHEA Grapalat" w:hAnsi="GHEA Grapalat" w:cs="Arial"/>
          <w:lang w:val="hy-AM"/>
        </w:rPr>
        <w:t xml:space="preserve">, որը </w:t>
      </w:r>
      <w:r w:rsidRPr="00FF4551">
        <w:rPr>
          <w:rFonts w:ascii="GHEA Grapalat" w:hAnsi="GHEA Grapalat" w:cs="Arial"/>
          <w:lang w:val="hy-AM"/>
        </w:rPr>
        <w:t xml:space="preserve">հիմնված կլինի </w:t>
      </w:r>
      <w:r w:rsidR="00D77005" w:rsidRPr="00FF4551">
        <w:rPr>
          <w:rFonts w:ascii="GHEA Grapalat" w:hAnsi="GHEA Grapalat" w:cs="Arial"/>
          <w:lang w:val="hy-AM"/>
        </w:rPr>
        <w:t>Տարածքի</w:t>
      </w:r>
      <w:r w:rsidR="00D77005" w:rsidRPr="00FF4551">
        <w:rPr>
          <w:rFonts w:ascii="GHEA Grapalat" w:hAnsi="GHEA Grapalat"/>
          <w:lang w:val="hy-AM"/>
        </w:rPr>
        <w:t xml:space="preserve">ճարտարապետական </w:t>
      </w:r>
      <w:r w:rsidR="00D2229E" w:rsidRPr="00FF4551">
        <w:rPr>
          <w:rFonts w:ascii="GHEA Grapalat" w:hAnsi="GHEA Grapalat"/>
          <w:lang w:val="hy-AM"/>
        </w:rPr>
        <w:t>նախագծի</w:t>
      </w:r>
      <w:r w:rsidRPr="00FF4551">
        <w:rPr>
          <w:rFonts w:ascii="GHEA Grapalat" w:hAnsi="GHEA Grapalat"/>
          <w:lang w:val="hy-AM"/>
        </w:rPr>
        <w:t xml:space="preserve"> վրա, որի շրջանակներում նախատեսվում է </w:t>
      </w:r>
      <w:r w:rsidR="00634C3C" w:rsidRPr="00FF4551">
        <w:rPr>
          <w:rFonts w:ascii="GHEA Grapalat" w:hAnsi="GHEA Grapalat"/>
          <w:lang w:val="hy-AM"/>
        </w:rPr>
        <w:t>ակումբի շենքում ապահովել</w:t>
      </w:r>
      <w:r w:rsidR="00D77005" w:rsidRPr="00FF4551">
        <w:rPr>
          <w:rFonts w:ascii="GHEA Grapalat" w:hAnsi="GHEA Grapalat"/>
          <w:lang w:val="hy-AM"/>
        </w:rPr>
        <w:t>համերգային դահլիճ, փոքր միջոցառումների դահլիճ, երեք փորձասենյակ, ինը հանդերձարան,բազմաֆունկցիոնալ հանդիպումների սրահ, գրադարան, ցուցասրահներ, սրճարան-խանութ.</w:t>
      </w:r>
    </w:p>
    <w:p w:rsidR="00D77005" w:rsidRPr="00FF4551" w:rsidRDefault="00CE18F7" w:rsidP="002F63FB">
      <w:pPr>
        <w:pStyle w:val="ListParagraph"/>
        <w:numPr>
          <w:ilvl w:val="2"/>
          <w:numId w:val="1"/>
        </w:numPr>
        <w:spacing w:after="60"/>
        <w:ind w:left="187" w:hanging="54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 w:cs="Arial"/>
          <w:lang w:val="hy-AM"/>
        </w:rPr>
        <w:t xml:space="preserve">Տարածքի </w:t>
      </w:r>
      <w:r w:rsidR="00E11891" w:rsidRPr="00FF4551">
        <w:rPr>
          <w:rFonts w:ascii="GHEA Grapalat" w:hAnsi="GHEA Grapalat" w:cs="Arial"/>
          <w:lang w:val="hy-AM"/>
        </w:rPr>
        <w:t xml:space="preserve">վերականգնման </w:t>
      </w:r>
      <w:r w:rsidRPr="00FF4551">
        <w:rPr>
          <w:rFonts w:ascii="GHEA Grapalat" w:hAnsi="GHEA Grapalat" w:cs="Arial"/>
          <w:lang w:val="hy-AM"/>
        </w:rPr>
        <w:t>նախագծ</w:t>
      </w:r>
      <w:r w:rsidR="00E11891" w:rsidRPr="00FF4551">
        <w:rPr>
          <w:rFonts w:ascii="GHEA Grapalat" w:hAnsi="GHEA Grapalat" w:cs="Arial"/>
          <w:lang w:val="hy-AM"/>
        </w:rPr>
        <w:t xml:space="preserve">ի մշակումը </w:t>
      </w:r>
      <w:r w:rsidR="002568A8" w:rsidRPr="00FF4551">
        <w:rPr>
          <w:rFonts w:ascii="GHEA Grapalat" w:hAnsi="GHEA Grapalat" w:cs="Arial"/>
          <w:lang w:val="hy-AM"/>
        </w:rPr>
        <w:t xml:space="preserve">և </w:t>
      </w:r>
      <w:r w:rsidR="00E659CA" w:rsidRPr="00FF4551">
        <w:rPr>
          <w:rFonts w:ascii="GHEA Grapalat" w:hAnsi="GHEA Grapalat" w:cs="Arial"/>
          <w:lang w:val="hy-AM"/>
        </w:rPr>
        <w:t>շինարարական աշխատանքների կատարումն</w:t>
      </w:r>
      <w:r w:rsidR="002568A8" w:rsidRPr="00FF4551">
        <w:rPr>
          <w:rFonts w:ascii="GHEA Grapalat" w:hAnsi="GHEA Grapalat" w:cs="Arial"/>
          <w:lang w:val="hy-AM"/>
        </w:rPr>
        <w:t xml:space="preserve"> իրականացվելու </w:t>
      </w:r>
      <w:r w:rsidR="00E659CA" w:rsidRPr="00FF4551">
        <w:rPr>
          <w:rFonts w:ascii="GHEA Grapalat" w:hAnsi="GHEA Grapalat" w:cs="Arial"/>
          <w:lang w:val="hy-AM"/>
        </w:rPr>
        <w:t>են</w:t>
      </w:r>
      <w:r w:rsidR="002568A8" w:rsidRPr="00FF4551">
        <w:rPr>
          <w:rFonts w:ascii="GHEA Grapalat" w:hAnsi="GHEA Grapalat" w:cs="Arial"/>
          <w:lang w:val="hy-AM"/>
        </w:rPr>
        <w:t xml:space="preserve"> հետևյալ փուլերով.</w:t>
      </w:r>
    </w:p>
    <w:p w:rsidR="00D77005" w:rsidRPr="00FF4551" w:rsidRDefault="00B43548" w:rsidP="002F63FB">
      <w:pPr>
        <w:pStyle w:val="ListParagraph"/>
        <w:spacing w:after="60"/>
        <w:ind w:left="18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(</w:t>
      </w:r>
      <w:r w:rsidR="00D77005" w:rsidRPr="00FF4551">
        <w:rPr>
          <w:rFonts w:ascii="GHEA Grapalat" w:hAnsi="GHEA Grapalat"/>
          <w:lang w:val="hy-AM"/>
        </w:rPr>
        <w:t xml:space="preserve">ա) </w:t>
      </w:r>
      <w:r w:rsidR="002568A8" w:rsidRPr="00FF4551">
        <w:rPr>
          <w:rFonts w:ascii="GHEA Grapalat" w:hAnsi="GHEA Grapalat"/>
          <w:lang w:val="hy-AM"/>
        </w:rPr>
        <w:t xml:space="preserve">նախնական ուսումնասիրությունների </w:t>
      </w:r>
      <w:r w:rsidR="00596629" w:rsidRPr="00FF4551">
        <w:rPr>
          <w:rFonts w:ascii="GHEA Grapalat" w:hAnsi="GHEA Grapalat"/>
          <w:lang w:val="hy-AM"/>
        </w:rPr>
        <w:t>կատարում</w:t>
      </w:r>
      <w:r w:rsidR="00D77005" w:rsidRPr="00FF4551">
        <w:rPr>
          <w:rFonts w:ascii="GHEA Grapalat" w:hAnsi="GHEA Grapalat"/>
          <w:lang w:val="hy-AM"/>
        </w:rPr>
        <w:t xml:space="preserve">, որը ներառում է </w:t>
      </w:r>
      <w:r w:rsidR="002568A8" w:rsidRPr="00FF4551">
        <w:rPr>
          <w:rFonts w:ascii="GHEA Grapalat" w:hAnsi="GHEA Grapalat"/>
          <w:lang w:val="hy-AM"/>
        </w:rPr>
        <w:t xml:space="preserve">հետազոտությունների իրականացման, գեոտեխնիկական հաշվետվության պատրաստման, սեյսմակայունության ստուգման աշխատանքների իրականացումը և նախնական ճարտարապետական նախագծի մշակումը և հաստատումը։ Այս փուլում ներառվող աշխատանքները նախատեսվում է </w:t>
      </w:r>
      <w:r w:rsidR="00990761" w:rsidRPr="00FF4551">
        <w:rPr>
          <w:rFonts w:ascii="GHEA Grapalat" w:hAnsi="GHEA Grapalat"/>
          <w:lang w:val="hy-AM"/>
        </w:rPr>
        <w:t>իրականացնել</w:t>
      </w:r>
      <w:r w:rsidR="00D77005" w:rsidRPr="00FF4551">
        <w:rPr>
          <w:rFonts w:ascii="GHEA Grapalat" w:hAnsi="GHEA Grapalat"/>
          <w:lang w:val="hy-AM"/>
        </w:rPr>
        <w:t>2019 թվականի մարտ</w:t>
      </w:r>
      <w:r w:rsidR="002568A8" w:rsidRPr="00FF4551">
        <w:rPr>
          <w:rFonts w:ascii="GHEA Grapalat" w:hAnsi="GHEA Grapalat"/>
          <w:lang w:val="hy-AM"/>
        </w:rPr>
        <w:t xml:space="preserve"> ամսվա ընթացքու</w:t>
      </w:r>
      <w:r w:rsidR="003A65E6" w:rsidRPr="00FF4551">
        <w:rPr>
          <w:rFonts w:ascii="GHEA Grapalat" w:hAnsi="GHEA Grapalat"/>
          <w:lang w:val="hy-AM"/>
        </w:rPr>
        <w:t>մ։</w:t>
      </w:r>
    </w:p>
    <w:p w:rsidR="00D77005" w:rsidRPr="00FF4551" w:rsidRDefault="00B43548" w:rsidP="002F63FB">
      <w:pPr>
        <w:pStyle w:val="ListParagraph"/>
        <w:spacing w:after="60"/>
        <w:ind w:left="18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(</w:t>
      </w:r>
      <w:r w:rsidR="00D77005" w:rsidRPr="00FF4551">
        <w:rPr>
          <w:rFonts w:ascii="GHEA Grapalat" w:hAnsi="GHEA Grapalat"/>
          <w:lang w:val="hy-AM"/>
        </w:rPr>
        <w:t xml:space="preserve">բ) </w:t>
      </w:r>
      <w:r w:rsidR="002568A8" w:rsidRPr="00FF4551">
        <w:rPr>
          <w:rFonts w:ascii="GHEA Grapalat" w:hAnsi="GHEA Grapalat"/>
          <w:lang w:val="hy-AM"/>
        </w:rPr>
        <w:t>նախագծ</w:t>
      </w:r>
      <w:r w:rsidR="00596629" w:rsidRPr="00FF4551">
        <w:rPr>
          <w:rFonts w:ascii="GHEA Grapalat" w:hAnsi="GHEA Grapalat"/>
          <w:lang w:val="hy-AM"/>
        </w:rPr>
        <w:t>ում</w:t>
      </w:r>
      <w:r w:rsidR="00D77005" w:rsidRPr="00FF4551">
        <w:rPr>
          <w:rFonts w:ascii="GHEA Grapalat" w:hAnsi="GHEA Grapalat"/>
          <w:lang w:val="hy-AM"/>
        </w:rPr>
        <w:t>, որ</w:t>
      </w:r>
      <w:r w:rsidR="00C17505" w:rsidRPr="00FF4551">
        <w:rPr>
          <w:rFonts w:ascii="GHEA Grapalat" w:hAnsi="GHEA Grapalat"/>
          <w:lang w:val="hy-AM"/>
        </w:rPr>
        <w:t xml:space="preserve">ն իրականացվելու </w:t>
      </w:r>
      <w:r w:rsidR="00D77005" w:rsidRPr="00FF4551">
        <w:rPr>
          <w:rFonts w:ascii="GHEA Grapalat" w:hAnsi="GHEA Grapalat"/>
          <w:lang w:val="hy-AM"/>
        </w:rPr>
        <w:t>է 20</w:t>
      </w:r>
      <w:r w:rsidR="002568A8" w:rsidRPr="00FF4551">
        <w:rPr>
          <w:rFonts w:ascii="GHEA Grapalat" w:hAnsi="GHEA Grapalat"/>
          <w:lang w:val="hy-AM"/>
        </w:rPr>
        <w:t>19</w:t>
      </w:r>
      <w:r w:rsidR="00D77005" w:rsidRPr="00FF4551">
        <w:rPr>
          <w:rFonts w:ascii="GHEA Grapalat" w:hAnsi="GHEA Grapalat"/>
          <w:lang w:val="hy-AM"/>
        </w:rPr>
        <w:t xml:space="preserve"> թվականի </w:t>
      </w:r>
      <w:r w:rsidR="002568A8" w:rsidRPr="00FF4551">
        <w:rPr>
          <w:rFonts w:ascii="GHEA Grapalat" w:hAnsi="GHEA Grapalat"/>
          <w:lang w:val="hy-AM"/>
        </w:rPr>
        <w:t>ապրիլից</w:t>
      </w:r>
      <w:r w:rsidR="00D77005" w:rsidRPr="00FF4551">
        <w:rPr>
          <w:rFonts w:ascii="GHEA Grapalat" w:hAnsi="GHEA Grapalat"/>
          <w:lang w:val="hy-AM"/>
        </w:rPr>
        <w:t xml:space="preserve"> հուլիսն ընկած ժամանակահատված</w:t>
      </w:r>
      <w:r w:rsidR="00C17505" w:rsidRPr="00FF4551">
        <w:rPr>
          <w:rFonts w:ascii="GHEA Grapalat" w:hAnsi="GHEA Grapalat"/>
          <w:lang w:val="hy-AM"/>
        </w:rPr>
        <w:t>ում</w:t>
      </w:r>
      <w:r w:rsidR="001F6775" w:rsidRPr="00FF4551">
        <w:rPr>
          <w:rFonts w:ascii="GHEA Grapalat" w:hAnsi="GHEA Grapalat"/>
          <w:lang w:val="hy-AM"/>
        </w:rPr>
        <w:t>.</w:t>
      </w:r>
    </w:p>
    <w:p w:rsidR="00AF0B22" w:rsidRPr="00FF4551" w:rsidRDefault="00B43548" w:rsidP="00C634D4">
      <w:pPr>
        <w:pStyle w:val="ListParagraph"/>
        <w:spacing w:after="60"/>
        <w:ind w:left="18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(</w:t>
      </w:r>
      <w:r w:rsidR="00D77005" w:rsidRPr="00FF4551">
        <w:rPr>
          <w:rFonts w:ascii="GHEA Grapalat" w:hAnsi="GHEA Grapalat"/>
          <w:lang w:val="hy-AM"/>
        </w:rPr>
        <w:t xml:space="preserve">գ) </w:t>
      </w:r>
      <w:r w:rsidR="00AF0B22" w:rsidRPr="00FF4551">
        <w:rPr>
          <w:rFonts w:ascii="GHEA Grapalat" w:hAnsi="GHEA Grapalat"/>
          <w:lang w:val="hy-AM"/>
        </w:rPr>
        <w:t>Քաղաքապետարանի հետ Տարածքի նվիրաբերության կամ անհատույց օգտագործման պայմանագրի կնք</w:t>
      </w:r>
      <w:r w:rsidR="00383CF5" w:rsidRPr="00FF4551">
        <w:rPr>
          <w:rFonts w:ascii="GHEA Grapalat" w:hAnsi="GHEA Grapalat"/>
          <w:lang w:val="hy-AM"/>
        </w:rPr>
        <w:t>ում</w:t>
      </w:r>
      <w:r w:rsidR="00AF0B22" w:rsidRPr="00FF4551">
        <w:rPr>
          <w:rFonts w:ascii="GHEA Grapalat" w:hAnsi="GHEA Grapalat"/>
          <w:lang w:val="hy-AM"/>
        </w:rPr>
        <w:t xml:space="preserve"> և այդ պայմանագրից ծագող </w:t>
      </w:r>
      <w:r w:rsidR="007F039F" w:rsidRPr="00FF4551">
        <w:rPr>
          <w:rFonts w:ascii="GHEA Grapalat" w:hAnsi="GHEA Grapalat"/>
          <w:lang w:val="hy-AM"/>
        </w:rPr>
        <w:t>Հիմնադրամի իրավունքների պետական գրանցում</w:t>
      </w:r>
      <w:r w:rsidR="00A622C8" w:rsidRPr="00FF4551">
        <w:rPr>
          <w:rFonts w:ascii="GHEA Grapalat" w:hAnsi="GHEA Grapalat"/>
          <w:lang w:val="hy-AM"/>
        </w:rPr>
        <w:t xml:space="preserve"> 2019 թվականի մայիս ամսվա ընթացքում.</w:t>
      </w:r>
    </w:p>
    <w:p w:rsidR="00A622C8" w:rsidRPr="00FF4551" w:rsidRDefault="00B43548" w:rsidP="00C634D4">
      <w:pPr>
        <w:pStyle w:val="ListParagraph"/>
        <w:spacing w:after="60"/>
        <w:ind w:left="18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(դ) </w:t>
      </w:r>
      <w:r w:rsidR="00A622C8" w:rsidRPr="00FF4551">
        <w:rPr>
          <w:rFonts w:ascii="GHEA Grapalat" w:hAnsi="GHEA Grapalat"/>
          <w:lang w:val="hy-AM"/>
        </w:rPr>
        <w:t>դիզայնի մշակ</w:t>
      </w:r>
      <w:r w:rsidR="005A3CBE" w:rsidRPr="00FF4551">
        <w:rPr>
          <w:rFonts w:ascii="GHEA Grapalat" w:hAnsi="GHEA Grapalat"/>
          <w:lang w:val="hy-AM"/>
        </w:rPr>
        <w:t>ում</w:t>
      </w:r>
      <w:r w:rsidR="00A622C8" w:rsidRPr="00FF4551">
        <w:rPr>
          <w:rFonts w:ascii="GHEA Grapalat" w:hAnsi="GHEA Grapalat"/>
          <w:lang w:val="hy-AM"/>
        </w:rPr>
        <w:t xml:space="preserve"> և ծախսերի գնահատ</w:t>
      </w:r>
      <w:r w:rsidR="005A3CBE" w:rsidRPr="00FF4551">
        <w:rPr>
          <w:rFonts w:ascii="GHEA Grapalat" w:hAnsi="GHEA Grapalat"/>
          <w:lang w:val="hy-AM"/>
        </w:rPr>
        <w:t>ում</w:t>
      </w:r>
      <w:r w:rsidR="00A622C8" w:rsidRPr="00FF4551">
        <w:rPr>
          <w:rFonts w:ascii="GHEA Grapalat" w:hAnsi="GHEA Grapalat"/>
          <w:lang w:val="hy-AM"/>
        </w:rPr>
        <w:t>, որը ներառում է 2019 թվականի օգոստոսից հոկտեմբերն ընկած ժամանակահատվածը.</w:t>
      </w:r>
    </w:p>
    <w:p w:rsidR="00A622C8" w:rsidRPr="00FF4551" w:rsidRDefault="00A622C8" w:rsidP="00C634D4">
      <w:pPr>
        <w:pStyle w:val="ListParagraph"/>
        <w:spacing w:after="60"/>
        <w:ind w:left="18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(ե) շինարար</w:t>
      </w:r>
      <w:r w:rsidR="001B78EE" w:rsidRPr="00FF4551">
        <w:rPr>
          <w:rFonts w:ascii="GHEA Grapalat" w:hAnsi="GHEA Grapalat"/>
          <w:lang w:val="hy-AM"/>
        </w:rPr>
        <w:t>ական աշխատանքների կատարման համար</w:t>
      </w:r>
      <w:r w:rsidRPr="00FF4551">
        <w:rPr>
          <w:rFonts w:ascii="GHEA Grapalat" w:hAnsi="GHEA Grapalat"/>
          <w:lang w:val="hy-AM"/>
        </w:rPr>
        <w:t xml:space="preserve"> անհրաժեշտ փաստաթղթերի </w:t>
      </w:r>
      <w:r w:rsidR="006F4323" w:rsidRPr="00FF4551">
        <w:rPr>
          <w:rFonts w:ascii="GHEA Grapalat" w:hAnsi="GHEA Grapalat"/>
          <w:lang w:val="hy-AM"/>
        </w:rPr>
        <w:t xml:space="preserve">մշակում ու </w:t>
      </w:r>
      <w:r w:rsidR="0000759F" w:rsidRPr="00FF4551">
        <w:rPr>
          <w:rFonts w:ascii="GHEA Grapalat" w:hAnsi="GHEA Grapalat"/>
          <w:lang w:val="hy-AM"/>
        </w:rPr>
        <w:t>համաձայնեցում Քաղաքապետարանի և այլ պատկան մարմինների հետ</w:t>
      </w:r>
      <w:r w:rsidRPr="00FF4551">
        <w:rPr>
          <w:rFonts w:ascii="GHEA Grapalat" w:hAnsi="GHEA Grapalat"/>
          <w:lang w:val="hy-AM"/>
        </w:rPr>
        <w:t>, որը ներառում է 2019 թվականի նոյեմբերից 2020 թվականի մայիսն ընկած ժամանակահատվածը.</w:t>
      </w:r>
    </w:p>
    <w:p w:rsidR="00A622C8" w:rsidRPr="00FF4551" w:rsidRDefault="00A622C8" w:rsidP="00C634D4">
      <w:pPr>
        <w:pStyle w:val="ListParagraph"/>
        <w:spacing w:after="60"/>
        <w:ind w:left="18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(զ)</w:t>
      </w:r>
      <w:r w:rsidR="00D95C17" w:rsidRPr="00FF4551">
        <w:rPr>
          <w:rFonts w:ascii="GHEA Grapalat" w:hAnsi="GHEA Grapalat"/>
          <w:lang w:val="hy-AM"/>
        </w:rPr>
        <w:t>կառուցապատողի (շինարարական ընկերության) ընտրություն և պայմանագրի կնքում</w:t>
      </w:r>
      <w:r w:rsidRPr="00FF4551">
        <w:rPr>
          <w:rFonts w:ascii="GHEA Grapalat" w:hAnsi="GHEA Grapalat"/>
          <w:lang w:val="hy-AM"/>
        </w:rPr>
        <w:t>, որը ներառում է 2020 թվականի հունիսից օգոստոսն ընկած ժամանակահատվածը.</w:t>
      </w:r>
    </w:p>
    <w:p w:rsidR="005D70D2" w:rsidRPr="00FF4551" w:rsidRDefault="00A622C8" w:rsidP="00C634D4">
      <w:pPr>
        <w:pStyle w:val="ListParagraph"/>
        <w:spacing w:after="60"/>
        <w:ind w:left="18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(է) շինարարական աշխատանքների կատար</w:t>
      </w:r>
      <w:r w:rsidR="005301AF" w:rsidRPr="00FF4551">
        <w:rPr>
          <w:rFonts w:ascii="GHEA Grapalat" w:hAnsi="GHEA Grapalat"/>
          <w:lang w:val="hy-AM"/>
        </w:rPr>
        <w:t>ում</w:t>
      </w:r>
      <w:r w:rsidRPr="00FF4551">
        <w:rPr>
          <w:rFonts w:ascii="GHEA Grapalat" w:hAnsi="GHEA Grapalat"/>
          <w:lang w:val="hy-AM"/>
        </w:rPr>
        <w:t>,որը ներառում է 2020 թվականի սեպտեմբերից 2022 թվականի սեպտեմբերն ընկած ժամանակահատվածը։</w:t>
      </w:r>
    </w:p>
    <w:p w:rsidR="00395785" w:rsidRPr="00FF4551" w:rsidRDefault="0036761B" w:rsidP="00816A74">
      <w:pPr>
        <w:pStyle w:val="ListParagraph"/>
        <w:numPr>
          <w:ilvl w:val="2"/>
          <w:numId w:val="1"/>
        </w:numPr>
        <w:spacing w:after="60"/>
        <w:ind w:left="187" w:hanging="54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 w:cs="Arial"/>
          <w:lang w:val="hy-AM"/>
        </w:rPr>
        <w:t>Ծրագ</w:t>
      </w:r>
      <w:r w:rsidR="00C01D0A" w:rsidRPr="00FF4551">
        <w:rPr>
          <w:rFonts w:ascii="GHEA Grapalat" w:hAnsi="GHEA Grapalat" w:cs="Arial"/>
          <w:lang w:val="hy-AM"/>
        </w:rPr>
        <w:t>ր</w:t>
      </w:r>
      <w:r w:rsidRPr="00FF4551">
        <w:rPr>
          <w:rFonts w:ascii="GHEA Grapalat" w:hAnsi="GHEA Grapalat" w:cs="Arial"/>
          <w:lang w:val="hy-AM"/>
        </w:rPr>
        <w:t>ի</w:t>
      </w:r>
      <w:r w:rsidRPr="00FF4551">
        <w:rPr>
          <w:rFonts w:ascii="GHEA Grapalat" w:hAnsi="GHEA Grapalat"/>
          <w:lang w:val="hy-AM"/>
        </w:rPr>
        <w:t xml:space="preserve"> ֆինանսավոր</w:t>
      </w:r>
      <w:r w:rsidR="00696770" w:rsidRPr="00FF4551">
        <w:rPr>
          <w:rFonts w:ascii="GHEA Grapalat" w:hAnsi="GHEA Grapalat"/>
          <w:lang w:val="hy-AM"/>
        </w:rPr>
        <w:t>մ</w:t>
      </w:r>
      <w:r w:rsidR="0085436D" w:rsidRPr="00FF4551">
        <w:rPr>
          <w:rFonts w:ascii="GHEA Grapalat" w:hAnsi="GHEA Grapalat"/>
          <w:lang w:val="hy-AM"/>
        </w:rPr>
        <w:t>ան նպատակով Հիմնադրամը նախատեսում է ներգրավել միջազգային կազմակերպությունների, բարեգ</w:t>
      </w:r>
      <w:r w:rsidR="005D70D2" w:rsidRPr="00FF4551">
        <w:rPr>
          <w:rFonts w:ascii="GHEA Grapalat" w:hAnsi="GHEA Grapalat"/>
          <w:lang w:val="hy-AM"/>
        </w:rPr>
        <w:t>ո</w:t>
      </w:r>
      <w:r w:rsidR="0085436D" w:rsidRPr="00FF4551">
        <w:rPr>
          <w:rFonts w:ascii="GHEA Grapalat" w:hAnsi="GHEA Grapalat"/>
          <w:lang w:val="hy-AM"/>
        </w:rPr>
        <w:t>րծական հ</w:t>
      </w:r>
      <w:r w:rsidR="00534048" w:rsidRPr="00FF4551">
        <w:rPr>
          <w:rFonts w:ascii="GHEA Grapalat" w:hAnsi="GHEA Grapalat"/>
          <w:lang w:val="hy-AM"/>
        </w:rPr>
        <w:t>իմնադրամների և անհատ բարե</w:t>
      </w:r>
      <w:r w:rsidR="00E3306E" w:rsidRPr="00FF4551">
        <w:rPr>
          <w:rFonts w:ascii="GHEA Grapalat" w:hAnsi="GHEA Grapalat"/>
          <w:lang w:val="hy-AM"/>
        </w:rPr>
        <w:t>րարներ</w:t>
      </w:r>
      <w:r w:rsidR="00534048" w:rsidRPr="00FF4551">
        <w:rPr>
          <w:rFonts w:ascii="GHEA Grapalat" w:hAnsi="GHEA Grapalat"/>
          <w:lang w:val="hy-AM"/>
        </w:rPr>
        <w:t xml:space="preserve">ի։ </w:t>
      </w:r>
    </w:p>
    <w:p w:rsidR="0036761B" w:rsidRPr="00FF4551" w:rsidRDefault="00D2229E" w:rsidP="00816A74">
      <w:pPr>
        <w:pStyle w:val="ListParagraph"/>
        <w:numPr>
          <w:ilvl w:val="2"/>
          <w:numId w:val="1"/>
        </w:numPr>
        <w:spacing w:after="60"/>
        <w:ind w:left="187" w:hanging="54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 w:cs="Arial"/>
          <w:lang w:val="hy-AM"/>
        </w:rPr>
        <w:t>Տարածքի նախագծման, շինարարության և տեխնիկական զինման աշխատանքների համար պահանջվող</w:t>
      </w:r>
      <w:r w:rsidR="0036761B" w:rsidRPr="00FF4551">
        <w:rPr>
          <w:rFonts w:ascii="GHEA Grapalat" w:hAnsi="GHEA Grapalat"/>
          <w:lang w:val="hy-AM"/>
        </w:rPr>
        <w:t xml:space="preserve"> ֆինանսավորումը </w:t>
      </w:r>
      <w:r w:rsidRPr="00FF4551">
        <w:rPr>
          <w:rFonts w:ascii="GHEA Grapalat" w:hAnsi="GHEA Grapalat"/>
          <w:lang w:val="hy-AM"/>
        </w:rPr>
        <w:t xml:space="preserve">նախնական գնահատմամբ </w:t>
      </w:r>
      <w:r w:rsidR="0036761B" w:rsidRPr="00FF4551">
        <w:rPr>
          <w:rFonts w:ascii="GHEA Grapalat" w:hAnsi="GHEA Grapalat"/>
          <w:lang w:val="hy-AM"/>
        </w:rPr>
        <w:t xml:space="preserve">կազմում է մոտավորապես </w:t>
      </w:r>
      <w:r w:rsidR="00A57C1D" w:rsidRPr="00FF4551">
        <w:rPr>
          <w:rFonts w:ascii="GHEA Grapalat" w:hAnsi="GHEA Grapalat"/>
          <w:lang w:val="hy-AM"/>
        </w:rPr>
        <w:t>4</w:t>
      </w:r>
      <w:r w:rsidR="0036761B" w:rsidRPr="00FF4551">
        <w:rPr>
          <w:rFonts w:ascii="GHEA Grapalat" w:hAnsi="GHEA Grapalat"/>
          <w:lang w:val="hy-AM"/>
        </w:rPr>
        <w:t>,</w:t>
      </w:r>
      <w:r w:rsidR="00A57C1D" w:rsidRPr="00FF4551">
        <w:rPr>
          <w:rFonts w:ascii="GHEA Grapalat" w:hAnsi="GHEA Grapalat"/>
          <w:lang w:val="hy-AM"/>
        </w:rPr>
        <w:t>6</w:t>
      </w:r>
      <w:r w:rsidR="0036761B" w:rsidRPr="00FF4551">
        <w:rPr>
          <w:rFonts w:ascii="GHEA Grapalat" w:hAnsi="GHEA Grapalat"/>
          <w:lang w:val="hy-AM"/>
        </w:rPr>
        <w:t>00,000 (</w:t>
      </w:r>
      <w:r w:rsidRPr="00FF4551">
        <w:rPr>
          <w:rFonts w:ascii="GHEA Grapalat" w:hAnsi="GHEA Grapalat"/>
          <w:lang w:val="hy-AM"/>
        </w:rPr>
        <w:t xml:space="preserve">չորս </w:t>
      </w:r>
      <w:r w:rsidR="0036761B" w:rsidRPr="00FF4551">
        <w:rPr>
          <w:rFonts w:ascii="GHEA Grapalat" w:hAnsi="GHEA Grapalat"/>
          <w:lang w:val="hy-AM"/>
        </w:rPr>
        <w:t xml:space="preserve">միլիոն </w:t>
      </w:r>
      <w:r w:rsidRPr="00FF4551">
        <w:rPr>
          <w:rFonts w:ascii="GHEA Grapalat" w:hAnsi="GHEA Grapalat"/>
          <w:lang w:val="hy-AM"/>
        </w:rPr>
        <w:t xml:space="preserve">վեց </w:t>
      </w:r>
      <w:r w:rsidR="0036761B" w:rsidRPr="00FF4551">
        <w:rPr>
          <w:rFonts w:ascii="GHEA Grapalat" w:hAnsi="GHEA Grapalat"/>
          <w:lang w:val="hy-AM"/>
        </w:rPr>
        <w:t>հարյուր հազար)ԱՄՆ դոլար</w:t>
      </w:r>
      <w:r w:rsidRPr="00FF4551">
        <w:rPr>
          <w:rFonts w:ascii="GHEA Grapalat" w:hAnsi="GHEA Grapalat"/>
          <w:lang w:val="hy-AM"/>
        </w:rPr>
        <w:t>, որը Ծրագրի իրականացման ընթացքում կարող է փոփոխվել</w:t>
      </w:r>
      <w:r w:rsidR="00395785" w:rsidRPr="00FF4551">
        <w:rPr>
          <w:rFonts w:ascii="GHEA Grapalat" w:hAnsi="GHEA Grapalat"/>
          <w:lang w:val="hy-AM"/>
        </w:rPr>
        <w:t>:</w:t>
      </w:r>
    </w:p>
    <w:p w:rsidR="0036761B" w:rsidRPr="00FF4551" w:rsidRDefault="0036761B" w:rsidP="0036761B">
      <w:pPr>
        <w:pStyle w:val="ListParagraph"/>
        <w:ind w:left="180"/>
        <w:rPr>
          <w:rFonts w:ascii="GHEA Grapalat" w:hAnsi="GHEA Grapalat"/>
          <w:lang w:val="hy-AM"/>
        </w:rPr>
      </w:pPr>
    </w:p>
    <w:p w:rsidR="00395785" w:rsidRPr="00FF4551" w:rsidRDefault="005C63F7" w:rsidP="00796930">
      <w:pPr>
        <w:pStyle w:val="ListParagraph"/>
        <w:numPr>
          <w:ilvl w:val="0"/>
          <w:numId w:val="1"/>
        </w:numPr>
        <w:contextualSpacing w:val="0"/>
        <w:rPr>
          <w:rFonts w:ascii="GHEA Grapalat" w:hAnsi="GHEA Grapalat"/>
          <w:b/>
          <w:u w:val="single"/>
        </w:rPr>
      </w:pPr>
      <w:r w:rsidRPr="00FF4551">
        <w:rPr>
          <w:rFonts w:ascii="GHEA Grapalat" w:hAnsi="GHEA Grapalat"/>
          <w:b/>
          <w:u w:val="single"/>
          <w:lang w:val="hy-AM"/>
        </w:rPr>
        <w:t xml:space="preserve">ՀԱՄԱԳՈՐԾԱԿՑՈՒԹՅԱՆ </w:t>
      </w:r>
      <w:r w:rsidR="00413BA3" w:rsidRPr="00FF4551">
        <w:rPr>
          <w:rFonts w:ascii="GHEA Grapalat" w:hAnsi="GHEA Grapalat"/>
          <w:b/>
          <w:u w:val="single"/>
          <w:lang w:val="hy-AM"/>
        </w:rPr>
        <w:t>ՈՒՂՂՈՒԹՅՈՒՆՆԵՐԸ</w:t>
      </w:r>
    </w:p>
    <w:p w:rsidR="001553C1" w:rsidRPr="00FF4551" w:rsidRDefault="001553C1" w:rsidP="00063B36">
      <w:pPr>
        <w:pStyle w:val="ListParagraph"/>
        <w:numPr>
          <w:ilvl w:val="1"/>
          <w:numId w:val="1"/>
        </w:numPr>
        <w:spacing w:after="60"/>
        <w:ind w:left="-360" w:firstLine="0"/>
        <w:contextualSpacing w:val="0"/>
        <w:rPr>
          <w:rFonts w:ascii="GHEA Grapalat" w:hAnsi="GHEA Grapalat"/>
          <w:b/>
        </w:rPr>
      </w:pPr>
      <w:r w:rsidRPr="00FF4551">
        <w:rPr>
          <w:rFonts w:ascii="GHEA Grapalat" w:hAnsi="GHEA Grapalat"/>
          <w:b/>
          <w:lang w:val="hy-AM"/>
        </w:rPr>
        <w:t>Քաղաքապետարանի կողմից</w:t>
      </w:r>
      <w:r w:rsidRPr="00FF4551">
        <w:rPr>
          <w:rFonts w:ascii="GHEA Grapalat" w:hAnsi="GHEA Grapalat"/>
          <w:b/>
        </w:rPr>
        <w:t>.</w:t>
      </w:r>
    </w:p>
    <w:p w:rsidR="001553C1" w:rsidRPr="00FF4551" w:rsidRDefault="003F790F">
      <w:pPr>
        <w:pStyle w:val="ListParagraph"/>
        <w:numPr>
          <w:ilvl w:val="2"/>
          <w:numId w:val="1"/>
        </w:numPr>
        <w:spacing w:after="60"/>
        <w:ind w:left="180" w:hanging="540"/>
        <w:contextualSpacing w:val="0"/>
        <w:rPr>
          <w:rFonts w:ascii="GHEA Grapalat" w:hAnsi="GHEA Grapalat"/>
        </w:rPr>
      </w:pPr>
      <w:bookmarkStart w:id="0" w:name="_Ref535325912"/>
      <w:r w:rsidRPr="00FF4551">
        <w:rPr>
          <w:rFonts w:ascii="GHEA Grapalat" w:hAnsi="GHEA Grapalat"/>
          <w:lang w:val="hy-AM"/>
        </w:rPr>
        <w:lastRenderedPageBreak/>
        <w:t>Քաղաքապետարանը</w:t>
      </w:r>
      <w:r w:rsidR="007E7E50" w:rsidRPr="00FF4551">
        <w:rPr>
          <w:rFonts w:ascii="GHEA Grapalat" w:hAnsi="GHEA Grapalat"/>
          <w:lang w:val="hy-AM"/>
        </w:rPr>
        <w:t xml:space="preserve"> համաձայնում է</w:t>
      </w:r>
      <w:r w:rsidRPr="00FF4551">
        <w:rPr>
          <w:rFonts w:ascii="GHEA Grapalat" w:hAnsi="GHEA Grapalat"/>
          <w:lang w:val="hy-AM"/>
        </w:rPr>
        <w:t xml:space="preserve"> Հիմնադրամին </w:t>
      </w:r>
      <w:r w:rsidR="00A70BBD" w:rsidRPr="00FF4551">
        <w:rPr>
          <w:rFonts w:ascii="GHEA Grapalat" w:hAnsi="GHEA Grapalat"/>
          <w:lang w:val="hy-AM"/>
        </w:rPr>
        <w:t xml:space="preserve">նվիրաբերության կամ անհատույց օգտագործման եղանակով տրամադրել </w:t>
      </w:r>
      <w:r w:rsidRPr="00FF4551">
        <w:rPr>
          <w:rFonts w:ascii="GHEA Grapalat" w:hAnsi="GHEA Grapalat"/>
          <w:lang w:val="hy-AM"/>
        </w:rPr>
        <w:t>ՏարածքըԾրագրով նախատեսված նպատակներով օգտագործման համար</w:t>
      </w:r>
      <w:r w:rsidR="00634C3C" w:rsidRPr="00FF4551">
        <w:rPr>
          <w:rFonts w:ascii="GHEA Grapalat" w:hAnsi="GHEA Grapalat"/>
          <w:lang w:val="hy-AM"/>
        </w:rPr>
        <w:t xml:space="preserve">՝ </w:t>
      </w:r>
      <w:r w:rsidR="00A70BBD" w:rsidRPr="00FF4551">
        <w:rPr>
          <w:rFonts w:ascii="GHEA Grapalat" w:hAnsi="GHEA Grapalat"/>
          <w:lang w:val="hy-AM"/>
        </w:rPr>
        <w:t>Ծրագրի իրականացման համար ակնկալվող ֆինանսավորման նախնական հատկացում տրամադրելու դեպքում՝</w:t>
      </w:r>
      <w:r w:rsidR="00634C3C" w:rsidRPr="00FF4551">
        <w:rPr>
          <w:rFonts w:ascii="GHEA Grapalat" w:hAnsi="GHEA Grapalat"/>
          <w:lang w:val="hy-AM"/>
        </w:rPr>
        <w:t xml:space="preserve"> կնքելով համապատասխան  պայմանագիր և Տարածքը հանձնելով Հիմնադրամին</w:t>
      </w:r>
      <w:r w:rsidRPr="00FF4551">
        <w:rPr>
          <w:rFonts w:ascii="GHEA Grapalat" w:hAnsi="GHEA Grapalat"/>
          <w:lang w:val="hy-AM"/>
        </w:rPr>
        <w:t>։</w:t>
      </w:r>
      <w:bookmarkEnd w:id="0"/>
    </w:p>
    <w:p w:rsidR="001553C1" w:rsidRPr="00FF4551" w:rsidRDefault="004833F6" w:rsidP="00D24834">
      <w:pPr>
        <w:pStyle w:val="ListParagraph"/>
        <w:numPr>
          <w:ilvl w:val="2"/>
          <w:numId w:val="1"/>
        </w:numPr>
        <w:spacing w:after="60"/>
        <w:ind w:left="180" w:hanging="54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 w:cs="Arial"/>
          <w:lang w:val="hy-AM"/>
        </w:rPr>
        <w:t>Հիմնադրամի</w:t>
      </w:r>
      <w:r w:rsidRPr="00FF4551">
        <w:rPr>
          <w:rFonts w:ascii="GHEA Grapalat" w:hAnsi="GHEA Grapalat"/>
          <w:lang w:val="hy-AM"/>
        </w:rPr>
        <w:t xml:space="preserve"> կողմից Տարածքը Ծրագրի նպատակներին չհամապատասխանող </w:t>
      </w:r>
      <w:r w:rsidR="00FA61BD" w:rsidRPr="00FF4551">
        <w:rPr>
          <w:rFonts w:ascii="GHEA Grapalat" w:hAnsi="GHEA Grapalat"/>
          <w:lang w:val="hy-AM"/>
        </w:rPr>
        <w:t>ու դրանից էապես շեղվող</w:t>
      </w:r>
      <w:r w:rsidRPr="00FF4551">
        <w:rPr>
          <w:rFonts w:ascii="GHEA Grapalat" w:hAnsi="GHEA Grapalat"/>
          <w:lang w:val="hy-AM"/>
        </w:rPr>
        <w:t xml:space="preserve"> նպատակով օգտագործելու դեպքում Քաղաքապետարանն իրավունք ունի վերացնել նվիրաբերությունը</w:t>
      </w:r>
      <w:r w:rsidR="00562A39" w:rsidRPr="00FF4551">
        <w:rPr>
          <w:rFonts w:ascii="GHEA Grapalat" w:hAnsi="GHEA Grapalat"/>
          <w:lang w:val="hy-AM"/>
        </w:rPr>
        <w:t xml:space="preserve"> կամ դադարեցնել անհատույց օգտագործումը</w:t>
      </w:r>
      <w:r w:rsidRPr="00FF4551">
        <w:rPr>
          <w:rFonts w:ascii="GHEA Grapalat" w:hAnsi="GHEA Grapalat"/>
          <w:lang w:val="hy-AM"/>
        </w:rPr>
        <w:t>։</w:t>
      </w:r>
      <w:r w:rsidR="005945D8" w:rsidRPr="00FF4551">
        <w:rPr>
          <w:rFonts w:ascii="GHEA Grapalat" w:hAnsi="GHEA Grapalat"/>
          <w:lang w:val="hy-AM"/>
        </w:rPr>
        <w:t xml:space="preserve">Նշված դեպքում Հիմնադրամը պարտավորէ ոչ ուշ, քան Քաղաքապետարանի կողմից համապատասխան ծանուցումը ստանալուց </w:t>
      </w:r>
      <w:r w:rsidR="00D34BA1" w:rsidRPr="00FF4551">
        <w:rPr>
          <w:rFonts w:ascii="GHEA Grapalat" w:hAnsi="GHEA Grapalat" w:cs="Arial"/>
          <w:lang w:val="hy-AM"/>
        </w:rPr>
        <w:t>մեկ ամսյա</w:t>
      </w:r>
      <w:r w:rsidR="005945D8" w:rsidRPr="00FF4551">
        <w:rPr>
          <w:rFonts w:ascii="GHEA Grapalat" w:hAnsi="GHEA Grapalat"/>
          <w:lang w:val="hy-AM"/>
        </w:rPr>
        <w:t>ժամկետում ազատել Տարածքը։</w:t>
      </w:r>
    </w:p>
    <w:p w:rsidR="003F790F" w:rsidRPr="00FF4551" w:rsidRDefault="001F6BF2">
      <w:pPr>
        <w:pStyle w:val="ListParagraph"/>
        <w:numPr>
          <w:ilvl w:val="2"/>
          <w:numId w:val="1"/>
        </w:numPr>
        <w:spacing w:after="60"/>
        <w:ind w:left="180" w:hanging="540"/>
        <w:contextualSpacing w:val="0"/>
        <w:rPr>
          <w:rFonts w:ascii="GHEA Grapalat" w:hAnsi="GHEA Grapalat"/>
          <w:lang w:val="hy-AM"/>
        </w:rPr>
      </w:pPr>
      <w:bookmarkStart w:id="1" w:name="_Ref185699"/>
      <w:r w:rsidRPr="00FF4551">
        <w:rPr>
          <w:rFonts w:ascii="GHEA Grapalat" w:hAnsi="GHEA Grapalat" w:cs="Arial"/>
          <w:lang w:val="hy-AM"/>
        </w:rPr>
        <w:t>Ք</w:t>
      </w:r>
      <w:r w:rsidR="003F790F" w:rsidRPr="00FF4551">
        <w:rPr>
          <w:rFonts w:ascii="GHEA Grapalat" w:hAnsi="GHEA Grapalat"/>
          <w:lang w:val="hy-AM"/>
        </w:rPr>
        <w:t xml:space="preserve">աղաքապետարանը </w:t>
      </w:r>
      <w:r w:rsidR="002434FF" w:rsidRPr="00FF4551">
        <w:rPr>
          <w:rFonts w:ascii="GHEA Grapalat" w:hAnsi="GHEA Grapalat"/>
          <w:lang w:val="hy-AM"/>
        </w:rPr>
        <w:t>համաձայնում է ազատել</w:t>
      </w:r>
      <w:r w:rsidR="003F790F" w:rsidRPr="00FF4551">
        <w:rPr>
          <w:rFonts w:ascii="GHEA Grapalat" w:hAnsi="GHEA Grapalat"/>
          <w:lang w:val="hy-AM"/>
        </w:rPr>
        <w:t xml:space="preserve"> Տարածքը հարակից անօրինական տնակներից և առևտրային կրպակներից</w:t>
      </w:r>
      <w:r w:rsidR="00CC47BB" w:rsidRPr="00FF4551">
        <w:rPr>
          <w:rFonts w:ascii="GHEA Grapalat" w:hAnsi="GHEA Grapalat"/>
          <w:lang w:val="hy-AM"/>
        </w:rPr>
        <w:t>Տարածքի շինարարությունը սկսվելուց</w:t>
      </w:r>
      <w:r w:rsidR="00520129" w:rsidRPr="00FF4551">
        <w:rPr>
          <w:rFonts w:ascii="GHEA Grapalat" w:hAnsi="GHEA Grapalat"/>
          <w:lang w:val="hy-AM"/>
        </w:rPr>
        <w:t>և</w:t>
      </w:r>
      <w:r w:rsidR="00D34BA1" w:rsidRPr="00FF4551">
        <w:rPr>
          <w:rFonts w:ascii="GHEA Grapalat" w:hAnsi="GHEA Grapalat" w:cs="Arial"/>
          <w:lang w:val="hy-AM"/>
        </w:rPr>
        <w:t>Հիմնադրամի կողմից փոխհատուցում տրամադրելու</w:t>
      </w:r>
      <w:r w:rsidR="00F027AD" w:rsidRPr="00FF4551">
        <w:rPr>
          <w:rFonts w:ascii="GHEA Grapalat" w:hAnsi="GHEA Grapalat" w:cs="Arial"/>
          <w:lang w:val="hy-AM"/>
        </w:rPr>
        <w:t xml:space="preserve"> պայմանով</w:t>
      </w:r>
      <w:r w:rsidR="00CC47BB" w:rsidRPr="00FF4551">
        <w:rPr>
          <w:rFonts w:ascii="GHEA Grapalat" w:hAnsi="GHEA Grapalat"/>
          <w:lang w:val="hy-AM"/>
        </w:rPr>
        <w:t xml:space="preserve">։ </w:t>
      </w:r>
      <w:r w:rsidR="00F027AD" w:rsidRPr="00FF4551">
        <w:rPr>
          <w:rFonts w:ascii="GHEA Grapalat" w:hAnsi="GHEA Grapalat"/>
          <w:lang w:val="hy-AM"/>
        </w:rPr>
        <w:t xml:space="preserve">Այդ նպատակով </w:t>
      </w:r>
      <w:r w:rsidR="00520129" w:rsidRPr="00FF4551">
        <w:rPr>
          <w:rFonts w:ascii="GHEA Grapalat" w:hAnsi="GHEA Grapalat"/>
          <w:lang w:val="hy-AM"/>
        </w:rPr>
        <w:t xml:space="preserve">Քաղաքապետարանը </w:t>
      </w:r>
      <w:bookmarkStart w:id="2" w:name="_GoBack"/>
      <w:bookmarkEnd w:id="2"/>
      <w:r w:rsidR="00520129" w:rsidRPr="00FF4551">
        <w:rPr>
          <w:rFonts w:ascii="GHEA Grapalat" w:hAnsi="GHEA Grapalat"/>
          <w:lang w:val="hy-AM"/>
        </w:rPr>
        <w:t xml:space="preserve">պարտավորվում է </w:t>
      </w:r>
      <w:r w:rsidR="00F027AD" w:rsidRPr="00FF4551">
        <w:rPr>
          <w:rFonts w:ascii="GHEA Grapalat" w:hAnsi="GHEA Grapalat"/>
          <w:lang w:val="hy-AM"/>
        </w:rPr>
        <w:t xml:space="preserve">մինչև </w:t>
      </w:r>
      <w:r w:rsidR="00C42512" w:rsidRPr="00FF4551">
        <w:rPr>
          <w:rFonts w:ascii="GHEA Grapalat" w:hAnsi="GHEA Grapalat"/>
          <w:lang w:val="hy-AM"/>
        </w:rPr>
        <w:t>2019 թ. հունիսի 1-ը գրավոր</w:t>
      </w:r>
      <w:r w:rsidR="00520129" w:rsidRPr="00FF4551">
        <w:rPr>
          <w:rFonts w:ascii="GHEA Grapalat" w:hAnsi="GHEA Grapalat"/>
          <w:lang w:val="hy-AM"/>
        </w:rPr>
        <w:t xml:space="preserve"> տեղեկացնել Հիմնադրամին Տարածքում առկա այն անօրինական տնակների և կրպակների մասին, որոնց ազատման համար անհրաժեշտ է տրամադրել փոխհատուցում</w:t>
      </w:r>
      <w:r w:rsidR="00AF651C" w:rsidRPr="00FF4551">
        <w:rPr>
          <w:rFonts w:ascii="GHEA Grapalat" w:hAnsi="GHEA Grapalat"/>
          <w:lang w:val="hy-AM"/>
        </w:rPr>
        <w:t>՝ ներկայացնելով նաև հատուցման իրավական հիմքերն ու հաշվարկը</w:t>
      </w:r>
      <w:r w:rsidR="00520129" w:rsidRPr="00FF4551">
        <w:rPr>
          <w:rFonts w:ascii="GHEA Grapalat" w:hAnsi="GHEA Grapalat"/>
          <w:lang w:val="hy-AM"/>
        </w:rPr>
        <w:t>։</w:t>
      </w:r>
      <w:r w:rsidR="00F027AD" w:rsidRPr="00FF4551">
        <w:rPr>
          <w:rFonts w:ascii="GHEA Grapalat" w:hAnsi="GHEA Grapalat"/>
          <w:lang w:val="hy-AM"/>
        </w:rPr>
        <w:t>Հիմ</w:t>
      </w:r>
      <w:r w:rsidR="002958B1" w:rsidRPr="00FF4551">
        <w:rPr>
          <w:rFonts w:ascii="GHEA Grapalat" w:hAnsi="GHEA Grapalat"/>
          <w:lang w:val="hy-AM"/>
        </w:rPr>
        <w:t>ն</w:t>
      </w:r>
      <w:r w:rsidR="00F027AD" w:rsidRPr="00FF4551">
        <w:rPr>
          <w:rFonts w:ascii="GHEA Grapalat" w:hAnsi="GHEA Grapalat"/>
          <w:lang w:val="hy-AM"/>
        </w:rPr>
        <w:t>ադրամի կողմից փոխհատուցումը կտրամադրվի միայն ա</w:t>
      </w:r>
      <w:r w:rsidR="00E06B9A" w:rsidRPr="00FF4551">
        <w:rPr>
          <w:rFonts w:ascii="GHEA Grapalat" w:hAnsi="GHEA Grapalat"/>
          <w:lang w:val="hy-AM"/>
        </w:rPr>
        <w:t>յ</w:t>
      </w:r>
      <w:r w:rsidR="00F027AD" w:rsidRPr="00FF4551">
        <w:rPr>
          <w:rFonts w:ascii="GHEA Grapalat" w:hAnsi="GHEA Grapalat"/>
          <w:lang w:val="hy-AM"/>
        </w:rPr>
        <w:t>նքանով</w:t>
      </w:r>
      <w:r w:rsidR="00AF651C" w:rsidRPr="00FF4551">
        <w:rPr>
          <w:rFonts w:ascii="GHEA Grapalat" w:hAnsi="GHEA Grapalat"/>
          <w:lang w:val="hy-AM"/>
        </w:rPr>
        <w:t xml:space="preserve">, որքանով այն պարտադիր է ՀՀ օրենսդրության համաձայն՝ որպես </w:t>
      </w:r>
      <w:r w:rsidR="009B0EB7" w:rsidRPr="00FF4551">
        <w:rPr>
          <w:rFonts w:ascii="GHEA Grapalat" w:hAnsi="GHEA Grapalat"/>
          <w:lang w:val="hy-AM"/>
        </w:rPr>
        <w:t>դրանց ազատման (օտարման) և/կամ քանդման նախապայման կամ հետևանք:</w:t>
      </w:r>
      <w:r w:rsidR="00520129" w:rsidRPr="00FF4551">
        <w:rPr>
          <w:rFonts w:ascii="GHEA Grapalat" w:hAnsi="GHEA Grapalat"/>
          <w:lang w:val="hy-AM"/>
        </w:rPr>
        <w:t>Փոխհատուցման տրամադրման պարտավորության օրինականության որոշման նպատակով Հիմնադրամն իրավունք ունի ներգրավել իրավաբանական ընկերության, իսկ անշարժ գույքի արժեքի գնահատման նպատակով՝ անկախ գնահատողի։</w:t>
      </w:r>
      <w:r w:rsidR="009E6D30" w:rsidRPr="00FF4551">
        <w:rPr>
          <w:rFonts w:ascii="GHEA Grapalat" w:hAnsi="GHEA Grapalat"/>
          <w:lang w:val="hy-AM"/>
        </w:rPr>
        <w:t xml:space="preserve">Ծանուցումը ստանալուց հետո </w:t>
      </w:r>
      <w:r w:rsidR="00FF4551" w:rsidRPr="00FF4551">
        <w:rPr>
          <w:rFonts w:ascii="GHEA Grapalat" w:hAnsi="GHEA Grapalat"/>
          <w:lang w:val="hy-AM"/>
        </w:rPr>
        <w:t>2</w:t>
      </w:r>
      <w:r w:rsidR="00FF4551">
        <w:rPr>
          <w:rFonts w:ascii="GHEA Grapalat" w:hAnsi="GHEA Grapalat"/>
          <w:lang w:val="hy-AM"/>
        </w:rPr>
        <w:t>(երկու)</w:t>
      </w:r>
      <w:r w:rsidR="00FF4551" w:rsidRPr="00FF4551">
        <w:rPr>
          <w:rFonts w:ascii="GHEA Grapalat" w:hAnsi="GHEA Grapalat"/>
          <w:lang w:val="hy-AM"/>
        </w:rPr>
        <w:t xml:space="preserve"> </w:t>
      </w:r>
      <w:r w:rsidR="009E6D30" w:rsidRPr="00FF4551">
        <w:rPr>
          <w:rFonts w:ascii="GHEA Grapalat" w:hAnsi="GHEA Grapalat"/>
          <w:lang w:val="hy-AM"/>
        </w:rPr>
        <w:t xml:space="preserve"> ամսվա ընթացքում Հիմնադրամը պետք է ծանուցի Քաղաքապետարանին </w:t>
      </w:r>
      <w:r w:rsidR="001A6BA9" w:rsidRPr="00FF4551">
        <w:rPr>
          <w:rFonts w:ascii="GHEA Grapalat" w:hAnsi="GHEA Grapalat"/>
          <w:lang w:val="hy-AM"/>
        </w:rPr>
        <w:t>իր որոշման մասին</w:t>
      </w:r>
      <w:r w:rsidR="00191884" w:rsidRPr="00FF4551">
        <w:rPr>
          <w:rFonts w:ascii="GHEA Grapalat" w:hAnsi="GHEA Grapalat"/>
          <w:lang w:val="hy-AM"/>
        </w:rPr>
        <w:t>՝ ըստ յուրաքանչյուր շինության</w:t>
      </w:r>
      <w:r w:rsidR="001A6BA9" w:rsidRPr="00FF4551">
        <w:rPr>
          <w:rFonts w:ascii="GHEA Grapalat" w:hAnsi="GHEA Grapalat"/>
          <w:lang w:val="hy-AM"/>
        </w:rPr>
        <w:t xml:space="preserve"> (այն է՝ </w:t>
      </w:r>
      <w:r w:rsidR="00191884" w:rsidRPr="00FF4551">
        <w:rPr>
          <w:rFonts w:ascii="GHEA Grapalat" w:hAnsi="GHEA Grapalat"/>
          <w:lang w:val="hy-AM"/>
        </w:rPr>
        <w:t>պահանջել Տարածքի ազատումը համապատասխան շինությունից կամ զերծ մնալ նման ազատումից</w:t>
      </w:r>
      <w:r w:rsidR="001A6BA9" w:rsidRPr="00FF4551">
        <w:rPr>
          <w:rFonts w:ascii="GHEA Grapalat" w:hAnsi="GHEA Grapalat"/>
          <w:lang w:val="hy-AM"/>
        </w:rPr>
        <w:t>) և, եթե որոշում է</w:t>
      </w:r>
      <w:r w:rsidR="00191884" w:rsidRPr="00FF4551">
        <w:rPr>
          <w:rFonts w:ascii="GHEA Grapalat" w:hAnsi="GHEA Grapalat"/>
          <w:lang w:val="hy-AM"/>
        </w:rPr>
        <w:t xml:space="preserve"> պահանջել ազատում՝ կատարել համապատասխան հատուցումը: Քաղաքապետարանը պարտավոր է որոշման մասին տեղեկանալուց ու հատուցման տրա</w:t>
      </w:r>
      <w:r w:rsidR="002958B1" w:rsidRPr="00FF4551">
        <w:rPr>
          <w:rFonts w:ascii="GHEA Grapalat" w:hAnsi="GHEA Grapalat"/>
          <w:lang w:val="hy-AM"/>
        </w:rPr>
        <w:t>մ</w:t>
      </w:r>
      <w:r w:rsidR="00191884" w:rsidRPr="00FF4551">
        <w:rPr>
          <w:rFonts w:ascii="GHEA Grapalat" w:hAnsi="GHEA Grapalat"/>
          <w:lang w:val="hy-AM"/>
        </w:rPr>
        <w:t>ադրումից հետո</w:t>
      </w:r>
      <w:r w:rsidR="00FF4551" w:rsidRPr="00FF4551">
        <w:rPr>
          <w:rFonts w:ascii="GHEA Grapalat" w:hAnsi="GHEA Grapalat"/>
          <w:lang w:val="hy-AM"/>
        </w:rPr>
        <w:t xml:space="preserve"> 2</w:t>
      </w:r>
      <w:r w:rsidR="00FF4551">
        <w:rPr>
          <w:rFonts w:ascii="GHEA Grapalat" w:hAnsi="GHEA Grapalat"/>
          <w:lang w:val="hy-AM"/>
        </w:rPr>
        <w:t>(երկու)</w:t>
      </w:r>
      <w:r w:rsidR="00191884" w:rsidRPr="00FF4551">
        <w:rPr>
          <w:rFonts w:ascii="GHEA Grapalat" w:hAnsi="GHEA Grapalat"/>
          <w:lang w:val="hy-AM"/>
        </w:rPr>
        <w:t xml:space="preserve"> ամսվա ընթացքում ապահովել Տարածքի ազատումը:</w:t>
      </w:r>
      <w:r w:rsidR="00533F36" w:rsidRPr="00FF4551">
        <w:rPr>
          <w:rFonts w:ascii="GHEA Grapalat" w:hAnsi="GHEA Grapalat"/>
          <w:lang w:val="hy-AM"/>
        </w:rPr>
        <w:t xml:space="preserve"> Եթե Տարածքում առկա կլինեն երրորդ անձանց պատկանող օրինական շինություններ</w:t>
      </w:r>
      <w:r w:rsidR="00D1497B" w:rsidRPr="00FF4551">
        <w:rPr>
          <w:rFonts w:ascii="GHEA Grapalat" w:hAnsi="GHEA Grapalat"/>
          <w:lang w:val="hy-AM"/>
        </w:rPr>
        <w:t xml:space="preserve"> և/կամ հողատարածքներ</w:t>
      </w:r>
      <w:r w:rsidR="00533F36" w:rsidRPr="00FF4551">
        <w:rPr>
          <w:rFonts w:ascii="GHEA Grapalat" w:hAnsi="GHEA Grapalat"/>
          <w:lang w:val="hy-AM"/>
        </w:rPr>
        <w:t xml:space="preserve">, ապա դրանց մասով Կողմերը կքննարկեն </w:t>
      </w:r>
      <w:r w:rsidR="00D1497B" w:rsidRPr="00FF4551">
        <w:rPr>
          <w:rFonts w:ascii="GHEA Grapalat" w:hAnsi="GHEA Grapalat"/>
          <w:lang w:val="hy-AM"/>
        </w:rPr>
        <w:t xml:space="preserve">գերակա հանրային շահ ճանաչելու ու դրա հիման վրա նման շինությունները/հողատարածքները Հիմնադրամին օտարելու </w:t>
      </w:r>
      <w:r w:rsidR="00256A4C" w:rsidRPr="00FF4551">
        <w:rPr>
          <w:rFonts w:ascii="GHEA Grapalat" w:hAnsi="GHEA Grapalat"/>
          <w:lang w:val="hy-AM"/>
        </w:rPr>
        <w:t>հնարավորությունը:</w:t>
      </w:r>
      <w:bookmarkEnd w:id="1"/>
    </w:p>
    <w:p w:rsidR="00C5715A" w:rsidRPr="00FF4551" w:rsidRDefault="00875A5E" w:rsidP="00D24834">
      <w:pPr>
        <w:pStyle w:val="ListParagraph"/>
        <w:numPr>
          <w:ilvl w:val="2"/>
          <w:numId w:val="1"/>
        </w:numPr>
        <w:spacing w:after="60"/>
        <w:ind w:left="180" w:hanging="54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Քաղաքապետարան</w:t>
      </w:r>
      <w:r w:rsidR="00733F10" w:rsidRPr="00FF4551">
        <w:rPr>
          <w:rFonts w:ascii="GHEA Grapalat" w:hAnsi="GHEA Grapalat"/>
          <w:lang w:val="hy-AM"/>
        </w:rPr>
        <w:t>ն իր հերթին</w:t>
      </w:r>
      <w:r w:rsidRPr="00FF4551">
        <w:rPr>
          <w:rFonts w:ascii="GHEA Grapalat" w:hAnsi="GHEA Grapalat"/>
          <w:lang w:val="hy-AM"/>
        </w:rPr>
        <w:t xml:space="preserve"> համաձայնում է </w:t>
      </w:r>
      <w:r w:rsidR="00733F10" w:rsidRPr="00FF4551">
        <w:rPr>
          <w:rFonts w:ascii="GHEA Grapalat" w:hAnsi="GHEA Grapalat"/>
          <w:lang w:val="hy-AM"/>
        </w:rPr>
        <w:t>գործադրել</w:t>
      </w:r>
      <w:r w:rsidRPr="00FF4551">
        <w:rPr>
          <w:rFonts w:ascii="GHEA Grapalat" w:hAnsi="GHEA Grapalat"/>
          <w:lang w:val="hy-AM"/>
        </w:rPr>
        <w:t xml:space="preserve"> իր </w:t>
      </w:r>
      <w:r w:rsidR="00733F10" w:rsidRPr="00FF4551">
        <w:rPr>
          <w:rFonts w:ascii="GHEA Grapalat" w:hAnsi="GHEA Grapalat"/>
          <w:lang w:val="hy-AM"/>
        </w:rPr>
        <w:t xml:space="preserve">լավագույն </w:t>
      </w:r>
      <w:r w:rsidRPr="00FF4551">
        <w:rPr>
          <w:rFonts w:ascii="GHEA Grapalat" w:hAnsi="GHEA Grapalat"/>
          <w:lang w:val="hy-AM"/>
        </w:rPr>
        <w:t>ջանք</w:t>
      </w:r>
      <w:r w:rsidR="004D5797" w:rsidRPr="00FF4551">
        <w:rPr>
          <w:rFonts w:ascii="GHEA Grapalat" w:hAnsi="GHEA Grapalat"/>
          <w:lang w:val="hy-AM"/>
        </w:rPr>
        <w:t xml:space="preserve">երը </w:t>
      </w:r>
      <w:r w:rsidR="0053590A" w:rsidRPr="00FF4551">
        <w:rPr>
          <w:rFonts w:ascii="GHEA Grapalat" w:hAnsi="GHEA Grapalat"/>
          <w:lang w:val="hy-AM"/>
        </w:rPr>
        <w:t>Տարածքում առկա անօրինական կրպակների և տնակների</w:t>
      </w:r>
      <w:r w:rsidR="0023355F" w:rsidRPr="00FF4551">
        <w:rPr>
          <w:rFonts w:ascii="GHEA Grapalat" w:hAnsi="GHEA Grapalat"/>
          <w:lang w:val="hy-AM"/>
        </w:rPr>
        <w:t xml:space="preserve"> ազատման դիմաց փոխհատուցում</w:t>
      </w:r>
      <w:r w:rsidR="00BD6C85" w:rsidRPr="00FF4551">
        <w:rPr>
          <w:rFonts w:ascii="GHEA Grapalat" w:hAnsi="GHEA Grapalat"/>
          <w:lang w:val="hy-AM"/>
        </w:rPr>
        <w:t xml:space="preserve">ը </w:t>
      </w:r>
      <w:r w:rsidR="0023355F" w:rsidRPr="00FF4551">
        <w:rPr>
          <w:rFonts w:ascii="GHEA Grapalat" w:hAnsi="GHEA Grapalat"/>
          <w:lang w:val="hy-AM"/>
        </w:rPr>
        <w:t>բարեգործական ծրագրերի շրջանակներում ապահովելու համար։</w:t>
      </w:r>
    </w:p>
    <w:p w:rsidR="002C17FA" w:rsidRPr="00FF4551" w:rsidRDefault="002C17FA" w:rsidP="00D24834">
      <w:pPr>
        <w:pStyle w:val="ListParagraph"/>
        <w:numPr>
          <w:ilvl w:val="2"/>
          <w:numId w:val="1"/>
        </w:numPr>
        <w:spacing w:after="60"/>
        <w:ind w:left="180" w:hanging="54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Քաղաքապետարանը պարտավորվում է Հիմնադրամին տրամադրել Տարածքում </w:t>
      </w:r>
      <w:r w:rsidR="00C3254C" w:rsidRPr="00FF4551">
        <w:rPr>
          <w:rFonts w:ascii="GHEA Grapalat" w:hAnsi="GHEA Grapalat"/>
          <w:lang w:val="hy-AM"/>
        </w:rPr>
        <w:t xml:space="preserve">Ծրագրի իրականացման համար անհրաժեշտ </w:t>
      </w:r>
      <w:r w:rsidRPr="00FF4551">
        <w:rPr>
          <w:rFonts w:ascii="GHEA Grapalat" w:hAnsi="GHEA Grapalat"/>
          <w:lang w:val="hy-AM"/>
        </w:rPr>
        <w:t>շինարարության թույլտվություն</w:t>
      </w:r>
      <w:r w:rsidR="00465AA9" w:rsidRPr="00FF4551">
        <w:rPr>
          <w:rFonts w:ascii="GHEA Grapalat" w:hAnsi="GHEA Grapalat"/>
          <w:lang w:val="hy-AM"/>
        </w:rPr>
        <w:t>(ներ)</w:t>
      </w:r>
      <w:r w:rsidR="00FA61BD" w:rsidRPr="00FF4551">
        <w:rPr>
          <w:rFonts w:ascii="GHEA Grapalat" w:hAnsi="GHEA Grapalat"/>
          <w:lang w:val="hy-AM"/>
        </w:rPr>
        <w:t>, և աջակցել այլ անհրաժեշտ համաձայնեցումների ու թույլտվությունների ստացման հարցում</w:t>
      </w:r>
      <w:r w:rsidRPr="00FF4551">
        <w:rPr>
          <w:rFonts w:ascii="GHEA Grapalat" w:hAnsi="GHEA Grapalat"/>
          <w:lang w:val="hy-AM"/>
        </w:rPr>
        <w:t>։</w:t>
      </w:r>
    </w:p>
    <w:p w:rsidR="001553C1" w:rsidRPr="00FF4551" w:rsidRDefault="00056FDD" w:rsidP="00D24834">
      <w:pPr>
        <w:pStyle w:val="ListParagraph"/>
        <w:numPr>
          <w:ilvl w:val="1"/>
          <w:numId w:val="1"/>
        </w:numPr>
        <w:tabs>
          <w:tab w:val="left" w:pos="0"/>
          <w:tab w:val="left" w:pos="90"/>
        </w:tabs>
        <w:spacing w:after="60"/>
        <w:ind w:left="-360" w:firstLine="0"/>
        <w:contextualSpacing w:val="0"/>
        <w:rPr>
          <w:rFonts w:ascii="GHEA Grapalat" w:hAnsi="GHEA Grapalat"/>
          <w:b/>
        </w:rPr>
      </w:pPr>
      <w:r w:rsidRPr="00FF4551">
        <w:rPr>
          <w:rFonts w:ascii="GHEA Grapalat" w:hAnsi="GHEA Grapalat"/>
          <w:b/>
          <w:lang w:val="hy-AM"/>
        </w:rPr>
        <w:t>Հիմնադրամ</w:t>
      </w:r>
      <w:r w:rsidR="001553C1" w:rsidRPr="00FF4551">
        <w:rPr>
          <w:rFonts w:ascii="GHEA Grapalat" w:hAnsi="GHEA Grapalat"/>
          <w:b/>
          <w:lang w:val="hy-AM"/>
        </w:rPr>
        <w:t>ի համար</w:t>
      </w:r>
      <w:r w:rsidR="001553C1" w:rsidRPr="00FF4551">
        <w:rPr>
          <w:rFonts w:ascii="GHEA Grapalat" w:hAnsi="GHEA Grapalat"/>
          <w:b/>
        </w:rPr>
        <w:t>.</w:t>
      </w:r>
    </w:p>
    <w:p w:rsidR="00056FDD" w:rsidRPr="00FF4551" w:rsidRDefault="001553C1">
      <w:pPr>
        <w:pStyle w:val="ListParagraph"/>
        <w:numPr>
          <w:ilvl w:val="2"/>
          <w:numId w:val="1"/>
        </w:numPr>
        <w:tabs>
          <w:tab w:val="left" w:pos="0"/>
          <w:tab w:val="left" w:pos="90"/>
        </w:tabs>
        <w:spacing w:after="60"/>
        <w:ind w:left="180" w:hanging="540"/>
        <w:contextualSpacing w:val="0"/>
        <w:rPr>
          <w:rFonts w:ascii="GHEA Grapalat" w:hAnsi="GHEA Grapalat"/>
        </w:rPr>
      </w:pPr>
      <w:r w:rsidRPr="00FF4551">
        <w:rPr>
          <w:rFonts w:ascii="GHEA Grapalat" w:hAnsi="GHEA Grapalat"/>
          <w:lang w:val="hy-AM"/>
        </w:rPr>
        <w:lastRenderedPageBreak/>
        <w:t xml:space="preserve">Հիմնադրամը </w:t>
      </w:r>
      <w:r w:rsidR="00056FDD" w:rsidRPr="00FF4551">
        <w:rPr>
          <w:rFonts w:ascii="GHEA Grapalat" w:hAnsi="GHEA Grapalat"/>
          <w:lang w:val="hy-AM"/>
        </w:rPr>
        <w:t>համաձայնումէ գործադրել իր լավագույն ջանքերը Տարածքին հարակից անօրինականտնակների ևառևտրային կրպակների տիրապետողներին</w:t>
      </w:r>
      <w:r w:rsidR="00C556CE" w:rsidRPr="00FF4551">
        <w:rPr>
          <w:rFonts w:ascii="GHEA Grapalat" w:hAnsi="GHEA Grapalat"/>
          <w:lang w:val="hy-AM"/>
        </w:rPr>
        <w:t xml:space="preserve"> համարժեք</w:t>
      </w:r>
      <w:r w:rsidR="00056FDD" w:rsidRPr="00FF4551">
        <w:rPr>
          <w:rFonts w:ascii="GHEA Grapalat" w:hAnsi="GHEA Grapalat"/>
          <w:lang w:val="hy-AM"/>
        </w:rPr>
        <w:t xml:space="preserve"> փոխհատուցում տրամադրելու ուղղությամբ</w:t>
      </w:r>
      <w:r w:rsidRPr="00FF4551">
        <w:rPr>
          <w:rFonts w:ascii="GHEA Grapalat" w:hAnsi="GHEA Grapalat"/>
        </w:rPr>
        <w:t>.</w:t>
      </w:r>
    </w:p>
    <w:p w:rsidR="00C27DD1" w:rsidRPr="00FF4551" w:rsidRDefault="001553C1" w:rsidP="009E01AD">
      <w:pPr>
        <w:pStyle w:val="ListParagraph"/>
        <w:numPr>
          <w:ilvl w:val="2"/>
          <w:numId w:val="1"/>
        </w:numPr>
        <w:tabs>
          <w:tab w:val="left" w:pos="180"/>
          <w:tab w:val="left" w:pos="270"/>
        </w:tabs>
        <w:spacing w:after="60"/>
        <w:ind w:left="187" w:hanging="540"/>
        <w:contextualSpacing w:val="0"/>
        <w:rPr>
          <w:rFonts w:ascii="GHEA Grapalat" w:hAnsi="GHEA Grapalat"/>
          <w:lang w:val="hy-AM"/>
        </w:rPr>
      </w:pPr>
      <w:bookmarkStart w:id="3" w:name="_Ref535330012"/>
      <w:bookmarkStart w:id="4" w:name="_Ref535317128"/>
      <w:r w:rsidRPr="00FF4551">
        <w:rPr>
          <w:rFonts w:ascii="GHEA Grapalat" w:hAnsi="GHEA Grapalat"/>
          <w:lang w:val="hy-AM"/>
        </w:rPr>
        <w:t>Հիմնադրամը պարտավորվում է</w:t>
      </w:r>
      <w:r w:rsidR="00CC47BB" w:rsidRPr="00FF4551">
        <w:rPr>
          <w:rFonts w:ascii="GHEA Grapalat" w:hAnsi="GHEA Grapalat"/>
          <w:lang w:val="hy-AM"/>
        </w:rPr>
        <w:t xml:space="preserve"> Քաղաքապետարանի հետ համապատ</w:t>
      </w:r>
      <w:r w:rsidR="00FD29AD" w:rsidRPr="00FF4551">
        <w:rPr>
          <w:rFonts w:ascii="GHEA Grapalat" w:hAnsi="GHEA Grapalat"/>
          <w:lang w:val="hy-AM"/>
        </w:rPr>
        <w:t>ա</w:t>
      </w:r>
      <w:r w:rsidR="00CC47BB" w:rsidRPr="00FF4551">
        <w:rPr>
          <w:rFonts w:ascii="GHEA Grapalat" w:hAnsi="GHEA Grapalat"/>
          <w:lang w:val="hy-AM"/>
        </w:rPr>
        <w:t xml:space="preserve">սխան պայմանագրով </w:t>
      </w:r>
      <w:r w:rsidR="004F26B2" w:rsidRPr="00FF4551">
        <w:rPr>
          <w:rFonts w:ascii="GHEA Grapalat" w:hAnsi="GHEA Grapalat"/>
          <w:lang w:val="hy-AM"/>
        </w:rPr>
        <w:t xml:space="preserve">նախատեսված </w:t>
      </w:r>
      <w:r w:rsidR="00CC47BB" w:rsidRPr="00FF4551">
        <w:rPr>
          <w:rFonts w:ascii="GHEA Grapalat" w:hAnsi="GHEA Grapalat"/>
          <w:lang w:val="hy-AM"/>
        </w:rPr>
        <w:t>կարգով և ժամկետներում ապահովել</w:t>
      </w:r>
      <w:r w:rsidR="005D731D" w:rsidRPr="00FF4551">
        <w:rPr>
          <w:rFonts w:ascii="GHEA Grapalat" w:hAnsi="GHEA Grapalat"/>
          <w:lang w:val="hy-AM"/>
        </w:rPr>
        <w:t xml:space="preserve">Ծրագրի </w:t>
      </w:r>
      <w:r w:rsidR="00CC47BB" w:rsidRPr="00FF4551">
        <w:rPr>
          <w:rFonts w:ascii="GHEA Grapalat" w:hAnsi="GHEA Grapalat"/>
          <w:lang w:val="hy-AM"/>
        </w:rPr>
        <w:t>ավարտվածության</w:t>
      </w:r>
      <w:r w:rsidR="004F26B2" w:rsidRPr="00FF4551">
        <w:rPr>
          <w:rFonts w:ascii="GHEA Grapalat" w:hAnsi="GHEA Grapalat"/>
          <w:lang w:val="hy-AM"/>
        </w:rPr>
        <w:t xml:space="preserve">՝ </w:t>
      </w:r>
      <w:r w:rsidR="00532A8B" w:rsidRPr="00FF4551">
        <w:rPr>
          <w:rFonts w:ascii="GHEA Grapalat" w:hAnsi="GHEA Grapalat"/>
          <w:lang w:val="hy-AM"/>
        </w:rPr>
        <w:t xml:space="preserve">այդպիսի </w:t>
      </w:r>
      <w:r w:rsidR="004F26B2" w:rsidRPr="00FF4551">
        <w:rPr>
          <w:rFonts w:ascii="GHEA Grapalat" w:hAnsi="GHEA Grapalat"/>
          <w:lang w:val="hy-AM"/>
        </w:rPr>
        <w:t xml:space="preserve">պայմանագրով սահմանված </w:t>
      </w:r>
      <w:r w:rsidR="00CC47BB" w:rsidRPr="00FF4551">
        <w:rPr>
          <w:rFonts w:ascii="GHEA Grapalat" w:hAnsi="GHEA Grapalat"/>
          <w:lang w:val="hy-AM"/>
        </w:rPr>
        <w:t>ցուցանիշները</w:t>
      </w:r>
      <w:r w:rsidR="005D731D" w:rsidRPr="00FF4551">
        <w:rPr>
          <w:rFonts w:ascii="GHEA Grapalat" w:hAnsi="GHEA Grapalat"/>
          <w:lang w:val="hy-AM"/>
        </w:rPr>
        <w:t>։</w:t>
      </w:r>
      <w:r w:rsidR="00CC47BB" w:rsidRPr="00FF4551">
        <w:rPr>
          <w:rFonts w:ascii="GHEA Grapalat" w:hAnsi="GHEA Grapalat"/>
          <w:lang w:val="hy-AM"/>
        </w:rPr>
        <w:t xml:space="preserve">Ընդ որում, այդ </w:t>
      </w:r>
      <w:r w:rsidR="00C27DD1" w:rsidRPr="00FF4551">
        <w:rPr>
          <w:rFonts w:ascii="GHEA Grapalat" w:hAnsi="GHEA Grapalat"/>
          <w:lang w:val="hy-AM"/>
        </w:rPr>
        <w:t>վերջնաժամկետները կասեցվում և ինքնաբերաբար համաչափորեներկարաձգվում են հետևյալ իրադարձություններից որևէ մեկը տեղի ունենալու դեպքում.</w:t>
      </w:r>
      <w:bookmarkEnd w:id="3"/>
    </w:p>
    <w:bookmarkEnd w:id="4"/>
    <w:p w:rsidR="001553C1" w:rsidRPr="00FF4551" w:rsidRDefault="002C17FA" w:rsidP="009E01AD">
      <w:pPr>
        <w:pStyle w:val="ListParagraph"/>
        <w:tabs>
          <w:tab w:val="left" w:pos="180"/>
          <w:tab w:val="left" w:pos="270"/>
        </w:tabs>
        <w:spacing w:after="60"/>
        <w:ind w:left="18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(ա) Քաղաքապետարանի </w:t>
      </w:r>
      <w:r w:rsidR="00E678C7" w:rsidRPr="00FF4551">
        <w:rPr>
          <w:rFonts w:ascii="GHEA Grapalat" w:hAnsi="GHEA Grapalat"/>
          <w:lang w:val="hy-AM"/>
        </w:rPr>
        <w:t xml:space="preserve">կամ իրավասու այլ մարմնի կամ կազմակերպության </w:t>
      </w:r>
      <w:r w:rsidRPr="00FF4551">
        <w:rPr>
          <w:rFonts w:ascii="GHEA Grapalat" w:hAnsi="GHEA Grapalat"/>
          <w:lang w:val="hy-AM"/>
        </w:rPr>
        <w:t xml:space="preserve">կողմից Հիմնադրամին </w:t>
      </w:r>
      <w:r w:rsidR="00E678C7" w:rsidRPr="00FF4551">
        <w:rPr>
          <w:rFonts w:ascii="GHEA Grapalat" w:hAnsi="GHEA Grapalat"/>
          <w:lang w:val="hy-AM"/>
        </w:rPr>
        <w:t xml:space="preserve">ճարտապետաշինարարական առաջադրանք կամ </w:t>
      </w:r>
      <w:r w:rsidRPr="00FF4551">
        <w:rPr>
          <w:rFonts w:ascii="GHEA Grapalat" w:hAnsi="GHEA Grapalat"/>
          <w:lang w:val="hy-AM"/>
        </w:rPr>
        <w:t xml:space="preserve">շինարարության թույլտվություն </w:t>
      </w:r>
      <w:r w:rsidR="00E678C7" w:rsidRPr="00FF4551">
        <w:rPr>
          <w:rFonts w:ascii="GHEA Grapalat" w:hAnsi="GHEA Grapalat"/>
          <w:lang w:val="hy-AM"/>
        </w:rPr>
        <w:t xml:space="preserve">կամ Ծրագրով նախատեսված աշխատանքների իրականացման համար անհրաժեշտ այլ թույտվություն կամ համաձայնություն կամ փաստաթուղթ սահմանված ժամկետում </w:t>
      </w:r>
      <w:r w:rsidRPr="00FF4551">
        <w:rPr>
          <w:rFonts w:ascii="GHEA Grapalat" w:hAnsi="GHEA Grapalat"/>
          <w:lang w:val="hy-AM"/>
        </w:rPr>
        <w:t>չի տրամադրվում</w:t>
      </w:r>
      <w:r w:rsidR="00E678C7" w:rsidRPr="00FF4551">
        <w:rPr>
          <w:rFonts w:ascii="GHEA Grapalat" w:hAnsi="GHEA Grapalat"/>
          <w:lang w:val="hy-AM"/>
        </w:rPr>
        <w:t>՝ սահմանված ժամկետը գերազանցող ժամանակահատվածով</w:t>
      </w:r>
      <w:r w:rsidRPr="00FF4551">
        <w:rPr>
          <w:rFonts w:ascii="GHEA Grapalat" w:hAnsi="GHEA Grapalat"/>
          <w:lang w:val="hy-AM"/>
        </w:rPr>
        <w:t>.</w:t>
      </w:r>
    </w:p>
    <w:p w:rsidR="007859C6" w:rsidRPr="00FF4551" w:rsidRDefault="002C17FA" w:rsidP="00D24834">
      <w:pPr>
        <w:tabs>
          <w:tab w:val="left" w:pos="90"/>
          <w:tab w:val="left" w:pos="180"/>
        </w:tabs>
        <w:spacing w:after="60"/>
        <w:ind w:left="187" w:hanging="7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(բ) ՀՀ պետական մարմինների կողմից Հիմնադրամի մոտ կատարվում են ստուգումներ</w:t>
      </w:r>
      <w:r w:rsidR="00E678C7" w:rsidRPr="00FF4551">
        <w:rPr>
          <w:rFonts w:ascii="GHEA Grapalat" w:hAnsi="GHEA Grapalat"/>
          <w:lang w:val="hy-AM"/>
        </w:rPr>
        <w:t>, որոնց շրջանակներում օրենսդրությա</w:t>
      </w:r>
      <w:r w:rsidR="00253BE4" w:rsidRPr="00FF4551">
        <w:rPr>
          <w:rFonts w:ascii="GHEA Grapalat" w:hAnsi="GHEA Grapalat"/>
          <w:lang w:val="hy-AM"/>
        </w:rPr>
        <w:t>ն</w:t>
      </w:r>
      <w:r w:rsidR="00E678C7" w:rsidRPr="00FF4551">
        <w:rPr>
          <w:rFonts w:ascii="GHEA Grapalat" w:hAnsi="GHEA Grapalat"/>
          <w:lang w:val="hy-AM"/>
        </w:rPr>
        <w:t xml:space="preserve"> համաձայն Ծրագրի իրականացման համար անհրաժեշտ աշխատանքները </w:t>
      </w:r>
      <w:r w:rsidR="00524ED6" w:rsidRPr="00FF4551">
        <w:rPr>
          <w:rFonts w:ascii="GHEA Grapalat" w:hAnsi="GHEA Grapalat"/>
          <w:lang w:val="hy-AM"/>
        </w:rPr>
        <w:t>ենթակա են կասեցման, կամ այլապես իրավասու մարմնի պահանջով Ծրագրի իրականացման համար անհրաժեշտ աշխատանքները ենթակա են կասեցման՝ նման կասեցման ժամանակահատվածով</w:t>
      </w:r>
      <w:r w:rsidRPr="00FF4551">
        <w:rPr>
          <w:rFonts w:ascii="GHEA Grapalat" w:hAnsi="GHEA Grapalat"/>
          <w:lang w:val="hy-AM"/>
        </w:rPr>
        <w:t>.</w:t>
      </w:r>
    </w:p>
    <w:p w:rsidR="002C17FA" w:rsidRPr="00FF4551" w:rsidRDefault="002C17FA" w:rsidP="00D24834">
      <w:pPr>
        <w:pStyle w:val="ListParagraph"/>
        <w:tabs>
          <w:tab w:val="left" w:pos="180"/>
          <w:tab w:val="left" w:pos="270"/>
        </w:tabs>
        <w:spacing w:after="60"/>
        <w:ind w:left="187" w:hanging="7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(գ) առկա են </w:t>
      </w:r>
      <w:r w:rsidR="00524ED6" w:rsidRPr="00FF4551">
        <w:rPr>
          <w:rFonts w:ascii="GHEA Grapalat" w:hAnsi="GHEA Grapalat"/>
          <w:lang w:val="hy-AM"/>
        </w:rPr>
        <w:t xml:space="preserve">Հիմնադրամի մեղքից անկախ </w:t>
      </w:r>
      <w:r w:rsidRPr="00FF4551">
        <w:rPr>
          <w:rFonts w:ascii="GHEA Grapalat" w:hAnsi="GHEA Grapalat"/>
          <w:lang w:val="hy-AM"/>
        </w:rPr>
        <w:t>այլ հանգամանքներ, որոնք ողջամտորեն խոչընդոտում են Հիմնադրամի կողմից սույն</w:t>
      </w:r>
      <w:fldSimple w:instr=" REF _Ref535317128 \r \h  \* MERGEFORMAT ">
        <w:r w:rsidR="00607443" w:rsidRPr="00FF4551">
          <w:rPr>
            <w:rFonts w:ascii="GHEA Grapalat" w:hAnsi="GHEA Grapalat"/>
            <w:lang w:val="hy-AM"/>
          </w:rPr>
          <w:t>2.2.2</w:t>
        </w:r>
      </w:fldSimple>
      <w:r w:rsidRPr="00FF4551">
        <w:rPr>
          <w:rFonts w:ascii="GHEA Grapalat" w:hAnsi="GHEA Grapalat"/>
          <w:lang w:val="hy-AM"/>
        </w:rPr>
        <w:t xml:space="preserve"> կետով սահմանված պարտավորության կատարմանը</w:t>
      </w:r>
      <w:r w:rsidR="00524ED6" w:rsidRPr="00FF4551">
        <w:rPr>
          <w:rFonts w:ascii="GHEA Grapalat" w:hAnsi="GHEA Grapalat"/>
          <w:lang w:val="hy-AM"/>
        </w:rPr>
        <w:t>՝ նման հանգամանքների ազդեցության ժամանակահատվածով</w:t>
      </w:r>
      <w:r w:rsidRPr="00FF4551">
        <w:rPr>
          <w:rFonts w:ascii="GHEA Grapalat" w:hAnsi="GHEA Grapalat"/>
          <w:lang w:val="hy-AM"/>
        </w:rPr>
        <w:t xml:space="preserve">։ </w:t>
      </w:r>
    </w:p>
    <w:p w:rsidR="00931DEA" w:rsidRPr="00FF4551" w:rsidRDefault="00931DEA" w:rsidP="00D24834">
      <w:pPr>
        <w:pStyle w:val="ListParagraph"/>
        <w:numPr>
          <w:ilvl w:val="2"/>
          <w:numId w:val="1"/>
        </w:numPr>
        <w:spacing w:after="60"/>
        <w:ind w:left="274" w:hanging="634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Հիմնադրամը պարտավորվում է</w:t>
      </w:r>
      <w:r w:rsidR="00253BE4" w:rsidRPr="00FF4551">
        <w:rPr>
          <w:rFonts w:ascii="GHEA Grapalat" w:hAnsi="GHEA Grapalat"/>
          <w:lang w:val="hy-AM"/>
        </w:rPr>
        <w:t xml:space="preserve">մինչև </w:t>
      </w:r>
      <w:r w:rsidRPr="00FF4551">
        <w:rPr>
          <w:rFonts w:ascii="GHEA Grapalat" w:hAnsi="GHEA Grapalat"/>
          <w:lang w:val="hy-AM"/>
        </w:rPr>
        <w:t>Ծ</w:t>
      </w:r>
      <w:r w:rsidR="00253BE4" w:rsidRPr="00FF4551">
        <w:rPr>
          <w:rFonts w:ascii="GHEA Grapalat" w:hAnsi="GHEA Grapalat"/>
          <w:lang w:val="hy-AM"/>
        </w:rPr>
        <w:t>րագրի</w:t>
      </w:r>
      <w:r w:rsidR="00B621AA" w:rsidRPr="00FF4551">
        <w:rPr>
          <w:rFonts w:ascii="GHEA Grapalat" w:hAnsi="GHEA Grapalat"/>
          <w:lang w:val="hy-AM"/>
        </w:rPr>
        <w:t xml:space="preserve"> ավարտի համար </w:t>
      </w:r>
      <w:r w:rsidR="00253BE4" w:rsidRPr="00FF4551">
        <w:rPr>
          <w:rFonts w:ascii="GHEA Grapalat" w:hAnsi="GHEA Grapalat"/>
          <w:lang w:val="hy-AM"/>
        </w:rPr>
        <w:t>սահմանված ժամկետը կամ կիրառելիության դեպքում</w:t>
      </w:r>
      <w:r w:rsidR="00252BC9" w:rsidRPr="00FF4551">
        <w:rPr>
          <w:rFonts w:ascii="GHEA Grapalat" w:hAnsi="GHEA Grapalat"/>
          <w:lang w:val="hy-AM"/>
        </w:rPr>
        <w:t>՝</w:t>
      </w:r>
      <w:r w:rsidR="00253BE4" w:rsidRPr="00FF4551">
        <w:rPr>
          <w:rFonts w:ascii="GHEA Grapalat" w:hAnsi="GHEA Grapalat"/>
          <w:lang w:val="hy-AM"/>
        </w:rPr>
        <w:t xml:space="preserve">վերոգրյալ </w:t>
      </w:r>
      <w:fldSimple w:instr=" REF _Ref535330012 \r \h  \* MERGEFORMAT ">
        <w:r w:rsidR="00607443" w:rsidRPr="00FF4551">
          <w:rPr>
            <w:rFonts w:ascii="GHEA Grapalat" w:hAnsi="GHEA Grapalat"/>
            <w:lang w:val="hy-AM"/>
          </w:rPr>
          <w:t>2.2.2</w:t>
        </w:r>
      </w:fldSimple>
      <w:r w:rsidR="00253BE4" w:rsidRPr="00FF4551">
        <w:rPr>
          <w:rFonts w:ascii="GHEA Grapalat" w:hAnsi="GHEA Grapalat"/>
          <w:lang w:val="hy-AM"/>
        </w:rPr>
        <w:t>կետին համապատասխան երկարաձգված ժամկետ</w:t>
      </w:r>
      <w:r w:rsidR="000133E1" w:rsidRPr="00FF4551">
        <w:rPr>
          <w:rFonts w:ascii="GHEA Grapalat" w:hAnsi="GHEA Grapalat"/>
          <w:lang w:val="hy-AM"/>
        </w:rPr>
        <w:t>ը</w:t>
      </w:r>
      <w:r w:rsidR="00B621AA" w:rsidRPr="00FF4551">
        <w:rPr>
          <w:rFonts w:ascii="GHEA Grapalat" w:hAnsi="GHEA Grapalat"/>
          <w:lang w:val="hy-AM"/>
        </w:rPr>
        <w:t>երաշխավորել, որ Ծրագրի ընդհանուր նպատակներն ապահովված են, և Տարածքը պիտանի է շահագործման համար։</w:t>
      </w:r>
    </w:p>
    <w:p w:rsidR="00931DEA" w:rsidRPr="00FF4551" w:rsidRDefault="00931DEA" w:rsidP="00D24834">
      <w:pPr>
        <w:pStyle w:val="ListParagraph"/>
        <w:tabs>
          <w:tab w:val="left" w:pos="270"/>
        </w:tabs>
        <w:spacing w:after="60"/>
        <w:ind w:left="-360"/>
        <w:rPr>
          <w:rFonts w:ascii="GHEA Grapalat" w:hAnsi="GHEA Grapalat"/>
          <w:lang w:val="hy-AM"/>
        </w:rPr>
      </w:pPr>
    </w:p>
    <w:p w:rsidR="0029315F" w:rsidRPr="00FF4551" w:rsidRDefault="0029315F" w:rsidP="00796930">
      <w:pPr>
        <w:pStyle w:val="ListParagraph"/>
        <w:numPr>
          <w:ilvl w:val="0"/>
          <w:numId w:val="1"/>
        </w:numPr>
        <w:tabs>
          <w:tab w:val="left" w:pos="180"/>
        </w:tabs>
        <w:contextualSpacing w:val="0"/>
        <w:rPr>
          <w:rFonts w:ascii="GHEA Grapalat" w:hAnsi="GHEA Grapalat"/>
          <w:b/>
        </w:rPr>
      </w:pPr>
      <w:r w:rsidRPr="00FF4551">
        <w:rPr>
          <w:rFonts w:ascii="GHEA Grapalat" w:hAnsi="GHEA Grapalat"/>
          <w:b/>
          <w:u w:val="single"/>
          <w:lang w:val="hy-AM"/>
        </w:rPr>
        <w:t>ԱՅԼ ՊԱՅՄԱՆՆԵՐ</w:t>
      </w:r>
    </w:p>
    <w:p w:rsidR="007E7E50" w:rsidRPr="00FF4551" w:rsidRDefault="007E7E50" w:rsidP="00D24834">
      <w:pPr>
        <w:pStyle w:val="ListParagraph"/>
        <w:numPr>
          <w:ilvl w:val="1"/>
          <w:numId w:val="1"/>
        </w:numPr>
        <w:tabs>
          <w:tab w:val="left" w:pos="-270"/>
          <w:tab w:val="left" w:pos="0"/>
          <w:tab w:val="left" w:pos="90"/>
        </w:tabs>
        <w:spacing w:after="60"/>
        <w:ind w:left="-360" w:firstLine="0"/>
        <w:contextualSpacing w:val="0"/>
        <w:rPr>
          <w:rFonts w:ascii="GHEA Grapalat" w:hAnsi="GHEA Grapalat"/>
          <w:b/>
        </w:rPr>
      </w:pPr>
      <w:r w:rsidRPr="00FF4551">
        <w:rPr>
          <w:rFonts w:ascii="GHEA Grapalat" w:hAnsi="GHEA Grapalat"/>
          <w:lang w:val="hy-AM"/>
        </w:rPr>
        <w:t>Տարածքի նվիրաբերության</w:t>
      </w:r>
      <w:r w:rsidR="00CC47BB" w:rsidRPr="00FF4551">
        <w:rPr>
          <w:rFonts w:ascii="GHEA Grapalat" w:hAnsi="GHEA Grapalat"/>
          <w:lang w:val="hy-AM"/>
        </w:rPr>
        <w:t xml:space="preserve"> կամ անհատույց օգտագործման</w:t>
      </w:r>
      <w:r w:rsidRPr="00FF4551">
        <w:rPr>
          <w:rFonts w:ascii="GHEA Grapalat" w:hAnsi="GHEA Grapalat"/>
          <w:lang w:val="hy-AM"/>
        </w:rPr>
        <w:t xml:space="preserve"> պայմանագրի նոտարական վավերացման և դրանից ծագող՝ Հիմնադրամի իրավունքների պետական գրանցման</w:t>
      </w:r>
      <w:r w:rsidR="009F0013" w:rsidRPr="00FF4551">
        <w:rPr>
          <w:rFonts w:ascii="GHEA Grapalat" w:hAnsi="GHEA Grapalat"/>
          <w:lang w:val="hy-AM"/>
        </w:rPr>
        <w:t>և</w:t>
      </w:r>
      <w:r w:rsidR="00D8377D" w:rsidRPr="00FF4551">
        <w:rPr>
          <w:rFonts w:ascii="GHEA Grapalat" w:hAnsi="GHEA Grapalat"/>
          <w:lang w:val="hy-AM"/>
        </w:rPr>
        <w:t xml:space="preserve">շինարարության թույլտվության </w:t>
      </w:r>
      <w:r w:rsidR="00D8377D" w:rsidRPr="00FF4551">
        <w:rPr>
          <w:rFonts w:ascii="GHEA Grapalat" w:hAnsi="GHEA Grapalat"/>
        </w:rPr>
        <w:t>(</w:t>
      </w:r>
      <w:r w:rsidR="00D8377D" w:rsidRPr="00FF4551">
        <w:rPr>
          <w:rFonts w:ascii="GHEA Grapalat" w:hAnsi="GHEA Grapalat"/>
          <w:lang w:val="hy-AM"/>
        </w:rPr>
        <w:t>թույլտվությունների</w:t>
      </w:r>
      <w:r w:rsidR="00D8377D" w:rsidRPr="00FF4551">
        <w:rPr>
          <w:rFonts w:ascii="GHEA Grapalat" w:hAnsi="GHEA Grapalat"/>
        </w:rPr>
        <w:t>)</w:t>
      </w:r>
      <w:r w:rsidR="00D8377D" w:rsidRPr="00FF4551">
        <w:rPr>
          <w:rFonts w:ascii="GHEA Grapalat" w:hAnsi="GHEA Grapalat"/>
          <w:lang w:val="hy-AM"/>
        </w:rPr>
        <w:t xml:space="preserve"> ձեռքբերման</w:t>
      </w:r>
      <w:r w:rsidRPr="00FF4551">
        <w:rPr>
          <w:rFonts w:ascii="GHEA Grapalat" w:hAnsi="GHEA Grapalat"/>
          <w:lang w:val="hy-AM"/>
        </w:rPr>
        <w:t xml:space="preserve">ծախսերը կատարում է Հիմնադրամը։ </w:t>
      </w:r>
    </w:p>
    <w:p w:rsidR="00D665F8" w:rsidRPr="00FF4551" w:rsidRDefault="00D665F8" w:rsidP="00D24834">
      <w:pPr>
        <w:pStyle w:val="ListParagraph"/>
        <w:numPr>
          <w:ilvl w:val="1"/>
          <w:numId w:val="1"/>
        </w:numPr>
        <w:tabs>
          <w:tab w:val="left" w:pos="-270"/>
          <w:tab w:val="left" w:pos="0"/>
          <w:tab w:val="left" w:pos="90"/>
        </w:tabs>
        <w:spacing w:after="60"/>
        <w:ind w:left="-360" w:firstLine="0"/>
        <w:contextualSpacing w:val="0"/>
        <w:rPr>
          <w:rFonts w:ascii="GHEA Grapalat" w:hAnsi="GHEA Grapalat"/>
        </w:rPr>
      </w:pPr>
      <w:r w:rsidRPr="00FF4551">
        <w:rPr>
          <w:rFonts w:ascii="GHEA Grapalat" w:hAnsi="GHEA Grapalat"/>
          <w:lang w:val="hy-AM"/>
        </w:rPr>
        <w:t>Տ</w:t>
      </w:r>
      <w:r w:rsidR="00805D7C" w:rsidRPr="00FF4551">
        <w:rPr>
          <w:rFonts w:ascii="GHEA Grapalat" w:hAnsi="GHEA Grapalat"/>
          <w:lang w:val="hy-AM"/>
        </w:rPr>
        <w:t xml:space="preserve">արածքի անհատույց օգտագործման պայմանագիրը </w:t>
      </w:r>
      <w:r w:rsidR="00F966D0" w:rsidRPr="00FF4551">
        <w:rPr>
          <w:rFonts w:ascii="GHEA Grapalat" w:hAnsi="GHEA Grapalat"/>
          <w:lang w:val="hy-AM"/>
        </w:rPr>
        <w:t xml:space="preserve">Քաղաքապետարանի կողմից </w:t>
      </w:r>
      <w:r w:rsidR="00805D7C" w:rsidRPr="00FF4551">
        <w:rPr>
          <w:rFonts w:ascii="GHEA Grapalat" w:hAnsi="GHEA Grapalat"/>
          <w:lang w:val="hy-AM"/>
        </w:rPr>
        <w:t xml:space="preserve">վաղաժամկետ դադարեցնելու </w:t>
      </w:r>
      <w:r w:rsidR="00F966D0" w:rsidRPr="00FF4551">
        <w:rPr>
          <w:rFonts w:ascii="GHEA Grapalat" w:hAnsi="GHEA Grapalat"/>
          <w:lang w:val="hy-AM"/>
        </w:rPr>
        <w:t xml:space="preserve">դեպքում (բացառությամբ եթե դա պայմանավորված է Հիմնադրամի կողմից այդ պայմանագրի էական խախտմամբ) Քաղաքապետարանը Հիմնադրամին հատուցում է </w:t>
      </w:r>
      <w:r w:rsidR="00896A4F" w:rsidRPr="00FF4551">
        <w:rPr>
          <w:rFonts w:ascii="GHEA Grapalat" w:hAnsi="GHEA Grapalat"/>
          <w:lang w:val="hy-AM"/>
        </w:rPr>
        <w:t>Տարածքի վրա կատարված բոլոր անբաժանելի բարելավումների արժեք</w:t>
      </w:r>
      <w:r w:rsidR="00B70753" w:rsidRPr="00FF4551">
        <w:rPr>
          <w:rFonts w:ascii="GHEA Grapalat" w:hAnsi="GHEA Grapalat"/>
          <w:lang w:val="hy-AM"/>
        </w:rPr>
        <w:t>ի՝ պայմանագրի ժամկետի անցած ժամանակահատվածին համամասնորեն նվազեցվող մասը:</w:t>
      </w:r>
    </w:p>
    <w:p w:rsidR="00764AA7" w:rsidRPr="00FF4551" w:rsidRDefault="00764AA7" w:rsidP="00D24834">
      <w:pPr>
        <w:pStyle w:val="ListParagraph"/>
        <w:numPr>
          <w:ilvl w:val="1"/>
          <w:numId w:val="1"/>
        </w:numPr>
        <w:tabs>
          <w:tab w:val="left" w:pos="90"/>
        </w:tabs>
        <w:spacing w:after="60"/>
        <w:ind w:left="-360" w:firstLine="0"/>
        <w:contextualSpacing w:val="0"/>
        <w:rPr>
          <w:rFonts w:ascii="GHEA Grapalat" w:hAnsi="GHEA Grapalat"/>
        </w:rPr>
      </w:pPr>
      <w:r w:rsidRPr="00FF4551">
        <w:rPr>
          <w:rFonts w:ascii="GHEA Grapalat" w:hAnsi="GHEA Grapalat"/>
          <w:lang w:val="hy-AM"/>
        </w:rPr>
        <w:t xml:space="preserve">Սույն Հուշագիրն </w:t>
      </w:r>
      <w:r w:rsidR="006A1792" w:rsidRPr="00FF4551">
        <w:rPr>
          <w:rFonts w:ascii="GHEA Grapalat" w:hAnsi="GHEA Grapalat"/>
          <w:lang w:val="hy-AM"/>
        </w:rPr>
        <w:t>ուժի մեջ է մտնում Կողմերի ստորագրման պահից։</w:t>
      </w:r>
    </w:p>
    <w:p w:rsidR="006A1792" w:rsidRPr="00FF4551" w:rsidRDefault="006A1792" w:rsidP="006A1792">
      <w:pPr>
        <w:pStyle w:val="ListParagraph"/>
        <w:numPr>
          <w:ilvl w:val="1"/>
          <w:numId w:val="1"/>
        </w:numPr>
        <w:tabs>
          <w:tab w:val="left" w:pos="90"/>
        </w:tabs>
        <w:spacing w:after="60"/>
        <w:ind w:left="-360" w:firstLine="0"/>
        <w:contextualSpacing w:val="0"/>
        <w:rPr>
          <w:rFonts w:ascii="GHEA Grapalat" w:hAnsi="GHEA Grapalat"/>
        </w:rPr>
      </w:pPr>
      <w:r w:rsidRPr="00FF4551">
        <w:rPr>
          <w:rFonts w:ascii="GHEA Grapalat" w:hAnsi="GHEA Grapalat"/>
          <w:lang w:val="hy-AM"/>
        </w:rPr>
        <w:lastRenderedPageBreak/>
        <w:t>Սույն Հուշագիրը կարող է դադարեցվել Կողմերից յուրաքան</w:t>
      </w:r>
      <w:r w:rsidR="0049193A" w:rsidRPr="00FF4551">
        <w:rPr>
          <w:rFonts w:ascii="GHEA Grapalat" w:hAnsi="GHEA Grapalat"/>
          <w:lang w:val="hy-AM"/>
        </w:rPr>
        <w:t>չ</w:t>
      </w:r>
      <w:r w:rsidRPr="00FF4551">
        <w:rPr>
          <w:rFonts w:ascii="GHEA Grapalat" w:hAnsi="GHEA Grapalat"/>
          <w:lang w:val="hy-AM"/>
        </w:rPr>
        <w:t xml:space="preserve">յուրի կողմից՝ այդ մասին մյուս Կողմին 1 </w:t>
      </w:r>
      <w:r w:rsidRPr="00FF4551">
        <w:rPr>
          <w:rFonts w:ascii="GHEA Grapalat" w:hAnsi="GHEA Grapalat"/>
        </w:rPr>
        <w:t>(</w:t>
      </w:r>
      <w:r w:rsidRPr="00FF4551">
        <w:rPr>
          <w:rFonts w:ascii="GHEA Grapalat" w:hAnsi="GHEA Grapalat"/>
          <w:lang w:val="hy-AM"/>
        </w:rPr>
        <w:t>մեկ</w:t>
      </w:r>
      <w:r w:rsidRPr="00FF4551">
        <w:rPr>
          <w:rFonts w:ascii="GHEA Grapalat" w:hAnsi="GHEA Grapalat"/>
        </w:rPr>
        <w:t>)</w:t>
      </w:r>
      <w:r w:rsidRPr="00FF4551">
        <w:rPr>
          <w:rFonts w:ascii="GHEA Grapalat" w:hAnsi="GHEA Grapalat"/>
          <w:lang w:val="hy-AM"/>
        </w:rPr>
        <w:t xml:space="preserve"> ամիս առաջ գրավոր ծանուցելու պայմանով։</w:t>
      </w:r>
    </w:p>
    <w:p w:rsidR="0029315F" w:rsidRPr="00FF4551" w:rsidRDefault="0029315F" w:rsidP="006A1792">
      <w:pPr>
        <w:pStyle w:val="ListParagraph"/>
        <w:numPr>
          <w:ilvl w:val="1"/>
          <w:numId w:val="1"/>
        </w:numPr>
        <w:tabs>
          <w:tab w:val="left" w:pos="90"/>
        </w:tabs>
        <w:spacing w:after="60"/>
        <w:ind w:left="-360" w:firstLine="0"/>
        <w:contextualSpacing w:val="0"/>
        <w:rPr>
          <w:rFonts w:ascii="GHEA Grapalat" w:hAnsi="GHEA Grapalat"/>
        </w:rPr>
      </w:pPr>
      <w:r w:rsidRPr="00FF4551">
        <w:rPr>
          <w:rFonts w:ascii="GHEA Grapalat" w:hAnsi="GHEA Grapalat"/>
          <w:lang w:val="hy-AM"/>
        </w:rPr>
        <w:t xml:space="preserve">Սույն Հուշագրով </w:t>
      </w:r>
      <w:r w:rsidR="0064751E" w:rsidRPr="00FF4551">
        <w:rPr>
          <w:rFonts w:ascii="GHEA Grapalat" w:hAnsi="GHEA Grapalat"/>
          <w:lang w:val="hy-AM"/>
        </w:rPr>
        <w:t xml:space="preserve">պայմանավորվածություններն իրագործելու </w:t>
      </w:r>
      <w:r w:rsidR="00592800" w:rsidRPr="00FF4551">
        <w:rPr>
          <w:rFonts w:ascii="GHEA Grapalat" w:hAnsi="GHEA Grapalat"/>
          <w:lang w:val="hy-AM"/>
        </w:rPr>
        <w:t xml:space="preserve">համար Կողմերից յուրաքանչյուրը գրավոր կերպով մյուս Կողմին կհայտնի իր անունից հանդես եկող անձի անունը և կօժտի նրան համապատասխան լիազորություններով։ </w:t>
      </w:r>
    </w:p>
    <w:p w:rsidR="00594A4A" w:rsidRPr="00FF4551" w:rsidRDefault="00594A4A" w:rsidP="00AB2634">
      <w:pPr>
        <w:pStyle w:val="ListParagraph"/>
        <w:numPr>
          <w:ilvl w:val="1"/>
          <w:numId w:val="1"/>
        </w:numPr>
        <w:tabs>
          <w:tab w:val="left" w:pos="0"/>
          <w:tab w:val="left" w:pos="90"/>
        </w:tabs>
        <w:spacing w:after="60"/>
        <w:ind w:left="-360" w:firstLine="0"/>
        <w:contextualSpacing w:val="0"/>
        <w:rPr>
          <w:rFonts w:ascii="GHEA Grapalat" w:hAnsi="GHEA Grapalat"/>
        </w:rPr>
      </w:pPr>
      <w:r w:rsidRPr="00FF4551">
        <w:rPr>
          <w:rFonts w:ascii="GHEA Grapalat" w:hAnsi="GHEA Grapalat"/>
          <w:lang w:val="hy-AM"/>
        </w:rPr>
        <w:t xml:space="preserve">Սույն Հուշագիրը Կողմերի համար չունի պարտադիր բնույթ և արտացոլում է Ծրագրի շուրջ համագործակցելու Կողմերի մտադրությունը և պատրաստակամությունը։ </w:t>
      </w:r>
    </w:p>
    <w:p w:rsidR="005103A1" w:rsidRPr="00FF4551" w:rsidRDefault="006A1792" w:rsidP="00AB2634">
      <w:pPr>
        <w:pStyle w:val="ListParagraph"/>
        <w:numPr>
          <w:ilvl w:val="1"/>
          <w:numId w:val="1"/>
        </w:numPr>
        <w:tabs>
          <w:tab w:val="left" w:pos="0"/>
          <w:tab w:val="left" w:pos="90"/>
        </w:tabs>
        <w:spacing w:after="60"/>
        <w:ind w:left="-360" w:firstLine="0"/>
        <w:contextualSpacing w:val="0"/>
        <w:rPr>
          <w:rFonts w:ascii="GHEA Grapalat" w:hAnsi="GHEA Grapalat"/>
        </w:rPr>
      </w:pPr>
      <w:r w:rsidRPr="00FF4551">
        <w:rPr>
          <w:rFonts w:ascii="GHEA Grapalat" w:hAnsi="GHEA Grapalat"/>
          <w:lang w:val="hy-AM"/>
        </w:rPr>
        <w:t>Սույն Հուշագրի համաձայն Կողմերի միջև բոլոր ծանուցումները տրվում կամ կատարվում են գրավոր կերպով՝ Կողմերի</w:t>
      </w:r>
      <w:r w:rsidR="005103A1" w:rsidRPr="00FF4551">
        <w:rPr>
          <w:rFonts w:ascii="GHEA Grapalat" w:hAnsi="GHEA Grapalat"/>
          <w:lang w:val="hy-AM"/>
        </w:rPr>
        <w:t>՝ ստորև նշված</w:t>
      </w:r>
      <w:r w:rsidRPr="00FF4551">
        <w:rPr>
          <w:rFonts w:ascii="GHEA Grapalat" w:hAnsi="GHEA Grapalat"/>
          <w:lang w:val="hy-AM"/>
        </w:rPr>
        <w:t xml:space="preserve"> էլեկտրոնային կամ փոստային հասցեներին ուղարկելու միջոցով</w:t>
      </w:r>
      <w:r w:rsidR="005103A1" w:rsidRPr="00FF4551">
        <w:rPr>
          <w:rFonts w:ascii="GHEA Grapalat" w:hAnsi="GHEA Grapalat"/>
        </w:rPr>
        <w:t>.</w:t>
      </w:r>
    </w:p>
    <w:tbl>
      <w:tblPr>
        <w:tblStyle w:val="TableGrid"/>
        <w:tblW w:w="0" w:type="auto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15"/>
        <w:gridCol w:w="5040"/>
      </w:tblGrid>
      <w:tr w:rsidR="005103A1" w:rsidRPr="00692CCA" w:rsidTr="00C276B1">
        <w:trPr>
          <w:trHeight w:val="791"/>
        </w:trPr>
        <w:tc>
          <w:tcPr>
            <w:tcW w:w="4315" w:type="dxa"/>
          </w:tcPr>
          <w:p w:rsidR="005103A1" w:rsidRPr="00FF4551" w:rsidRDefault="005103A1" w:rsidP="005103A1">
            <w:pPr>
              <w:pStyle w:val="ListParagraph"/>
              <w:tabs>
                <w:tab w:val="left" w:pos="0"/>
                <w:tab w:val="left" w:pos="90"/>
              </w:tabs>
              <w:spacing w:after="60"/>
              <w:ind w:left="0"/>
              <w:contextualSpacing w:val="0"/>
              <w:rPr>
                <w:rFonts w:ascii="GHEA Grapalat" w:hAnsi="GHEA Grapalat"/>
                <w:b/>
                <w:i/>
                <w:lang w:val="hy-AM"/>
              </w:rPr>
            </w:pPr>
            <w:r w:rsidRPr="00FF4551">
              <w:rPr>
                <w:rFonts w:ascii="GHEA Grapalat" w:hAnsi="GHEA Grapalat"/>
                <w:b/>
                <w:i/>
                <w:lang w:val="hy-AM"/>
              </w:rPr>
              <w:t>Քաղաքապետարանի համար՝</w:t>
            </w:r>
          </w:p>
        </w:tc>
        <w:tc>
          <w:tcPr>
            <w:tcW w:w="5040" w:type="dxa"/>
          </w:tcPr>
          <w:p w:rsidR="005103A1" w:rsidRPr="00FF4551" w:rsidRDefault="005A3580" w:rsidP="005103A1">
            <w:pPr>
              <w:pStyle w:val="ListParagraph"/>
              <w:tabs>
                <w:tab w:val="left" w:pos="0"/>
                <w:tab w:val="left" w:pos="90"/>
              </w:tabs>
              <w:spacing w:after="60"/>
              <w:ind w:left="0"/>
              <w:contextualSpacing w:val="0"/>
              <w:rPr>
                <w:rFonts w:ascii="GHEA Grapalat" w:hAnsi="GHEA Grapalat"/>
                <w:lang w:val="hy-AM"/>
              </w:rPr>
            </w:pPr>
            <w:r w:rsidRPr="00FF4551">
              <w:rPr>
                <w:rFonts w:ascii="GHEA Grapalat" w:hAnsi="GHEA Grapalat"/>
                <w:lang w:val="hy-AM"/>
              </w:rPr>
              <w:t>ք. Գյումրի, Վարդանանց հրապարակ, 1 շենք</w:t>
            </w:r>
          </w:p>
          <w:p w:rsidR="00206642" w:rsidRPr="00FF4551" w:rsidRDefault="00206642" w:rsidP="005103A1">
            <w:pPr>
              <w:pStyle w:val="ListParagraph"/>
              <w:tabs>
                <w:tab w:val="left" w:pos="0"/>
                <w:tab w:val="left" w:pos="90"/>
              </w:tabs>
              <w:spacing w:after="60"/>
              <w:ind w:left="0"/>
              <w:contextualSpacing w:val="0"/>
              <w:rPr>
                <w:rFonts w:ascii="GHEA Grapalat" w:hAnsi="GHEA Grapalat"/>
                <w:i/>
                <w:lang w:val="hy-AM"/>
              </w:rPr>
            </w:pPr>
            <w:r w:rsidRPr="00FF4551">
              <w:rPr>
                <w:rFonts w:ascii="GHEA Grapalat" w:hAnsi="GHEA Grapalat"/>
                <w:i/>
                <w:lang w:val="hy-AM"/>
              </w:rPr>
              <w:t>[Նշել էլ. փոստի հասցեն]</w:t>
            </w:r>
          </w:p>
        </w:tc>
      </w:tr>
      <w:tr w:rsidR="005103A1" w:rsidRPr="00692CCA" w:rsidTr="00C276B1">
        <w:trPr>
          <w:trHeight w:val="809"/>
        </w:trPr>
        <w:tc>
          <w:tcPr>
            <w:tcW w:w="4315" w:type="dxa"/>
          </w:tcPr>
          <w:p w:rsidR="005103A1" w:rsidRPr="00FF4551" w:rsidRDefault="005103A1" w:rsidP="005103A1">
            <w:pPr>
              <w:pStyle w:val="ListParagraph"/>
              <w:tabs>
                <w:tab w:val="left" w:pos="0"/>
                <w:tab w:val="left" w:pos="90"/>
              </w:tabs>
              <w:spacing w:after="60"/>
              <w:ind w:left="0"/>
              <w:contextualSpacing w:val="0"/>
              <w:rPr>
                <w:rFonts w:ascii="GHEA Grapalat" w:hAnsi="GHEA Grapalat"/>
                <w:b/>
                <w:i/>
                <w:lang w:val="hy-AM"/>
              </w:rPr>
            </w:pPr>
            <w:r w:rsidRPr="00FF4551">
              <w:rPr>
                <w:rFonts w:ascii="GHEA Grapalat" w:hAnsi="GHEA Grapalat"/>
                <w:b/>
                <w:i/>
                <w:lang w:val="hy-AM"/>
              </w:rPr>
              <w:t>Հիմնադրամի համար՝</w:t>
            </w:r>
          </w:p>
        </w:tc>
        <w:tc>
          <w:tcPr>
            <w:tcW w:w="5040" w:type="dxa"/>
          </w:tcPr>
          <w:p w:rsidR="005103A1" w:rsidRPr="00FF4551" w:rsidRDefault="007400AB" w:rsidP="005103A1">
            <w:pPr>
              <w:pStyle w:val="ListParagraph"/>
              <w:tabs>
                <w:tab w:val="left" w:pos="0"/>
                <w:tab w:val="left" w:pos="90"/>
              </w:tabs>
              <w:spacing w:after="60"/>
              <w:ind w:left="0"/>
              <w:contextualSpacing w:val="0"/>
              <w:rPr>
                <w:rFonts w:ascii="GHEA Grapalat" w:hAnsi="GHEA Grapalat"/>
                <w:lang w:val="hy-AM"/>
              </w:rPr>
            </w:pPr>
            <w:r w:rsidRPr="00FF4551">
              <w:rPr>
                <w:rFonts w:ascii="GHEA Grapalat" w:hAnsi="GHEA Grapalat"/>
                <w:lang w:val="hy-AM"/>
              </w:rPr>
              <w:t>ք. Երևան, Թումանյան 54</w:t>
            </w:r>
          </w:p>
          <w:p w:rsidR="00206642" w:rsidRPr="00FF4551" w:rsidRDefault="00DF11A8" w:rsidP="005103A1">
            <w:pPr>
              <w:pStyle w:val="ListParagraph"/>
              <w:tabs>
                <w:tab w:val="left" w:pos="0"/>
                <w:tab w:val="left" w:pos="90"/>
              </w:tabs>
              <w:spacing w:after="60"/>
              <w:ind w:left="0"/>
              <w:contextualSpacing w:val="0"/>
              <w:rPr>
                <w:rFonts w:ascii="GHEA Grapalat" w:hAnsi="GHEA Grapalat"/>
                <w:i/>
                <w:lang w:val="hy-AM"/>
              </w:rPr>
            </w:pPr>
            <w:hyperlink r:id="rId8" w:history="1">
              <w:r w:rsidR="004E11DD" w:rsidRPr="00FF4551">
                <w:rPr>
                  <w:rStyle w:val="Hyperlink"/>
                  <w:rFonts w:ascii="GHEA Grapalat" w:hAnsi="GHEA Grapalat"/>
                  <w:lang w:val="hy-AM"/>
                </w:rPr>
                <w:t>ballet2021director@gmail.com</w:t>
              </w:r>
            </w:hyperlink>
          </w:p>
        </w:tc>
      </w:tr>
    </w:tbl>
    <w:p w:rsidR="005103A1" w:rsidRPr="00FF4551" w:rsidRDefault="005103A1" w:rsidP="005103A1">
      <w:pPr>
        <w:pStyle w:val="ListParagraph"/>
        <w:tabs>
          <w:tab w:val="left" w:pos="0"/>
          <w:tab w:val="left" w:pos="90"/>
        </w:tabs>
        <w:spacing w:after="60"/>
        <w:ind w:left="-360"/>
        <w:contextualSpacing w:val="0"/>
        <w:rPr>
          <w:rFonts w:ascii="GHEA Grapalat" w:hAnsi="GHEA Grapalat"/>
          <w:lang w:val="hy-AM"/>
        </w:rPr>
      </w:pPr>
    </w:p>
    <w:p w:rsidR="00594A4A" w:rsidRPr="00FF4551" w:rsidRDefault="00594A4A" w:rsidP="00726702">
      <w:pPr>
        <w:pStyle w:val="ListParagraph"/>
        <w:numPr>
          <w:ilvl w:val="1"/>
          <w:numId w:val="1"/>
        </w:numPr>
        <w:tabs>
          <w:tab w:val="left" w:pos="0"/>
          <w:tab w:val="left" w:pos="90"/>
        </w:tabs>
        <w:spacing w:after="6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Սույն Հուշագիրը կարգավորվում և մեկնաբանվում է ՀՀ օրենսդրության համաձայն։</w:t>
      </w:r>
    </w:p>
    <w:p w:rsidR="00594A4A" w:rsidRPr="00FF4551" w:rsidRDefault="00594A4A" w:rsidP="00726702">
      <w:pPr>
        <w:pStyle w:val="ListParagraph"/>
        <w:numPr>
          <w:ilvl w:val="1"/>
          <w:numId w:val="1"/>
        </w:numPr>
        <w:tabs>
          <w:tab w:val="left" w:pos="90"/>
        </w:tabs>
        <w:spacing w:after="60"/>
        <w:ind w:left="-360" w:firstLine="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ՍույնՀուշագրի կապակցությամբ</w:t>
      </w:r>
      <w:r w:rsidR="00490912" w:rsidRPr="00FF4551">
        <w:rPr>
          <w:rFonts w:ascii="GHEA Grapalat" w:hAnsi="GHEA Grapalat"/>
          <w:lang w:val="hy-AM"/>
        </w:rPr>
        <w:t>Կ</w:t>
      </w:r>
      <w:r w:rsidRPr="00FF4551">
        <w:rPr>
          <w:rFonts w:ascii="GHEA Grapalat" w:hAnsi="GHEA Grapalat"/>
          <w:lang w:val="hy-AM"/>
        </w:rPr>
        <w:t>ողմերի միջև առաջացած տարաձայնությունները կարգավորվում են Կողմերի բանակցությունների միջոցով։</w:t>
      </w:r>
    </w:p>
    <w:p w:rsidR="00490912" w:rsidRPr="00FF4551" w:rsidRDefault="00490912" w:rsidP="00D24834">
      <w:pPr>
        <w:pStyle w:val="ListParagraph"/>
        <w:numPr>
          <w:ilvl w:val="1"/>
          <w:numId w:val="1"/>
        </w:numPr>
        <w:tabs>
          <w:tab w:val="left" w:pos="90"/>
          <w:tab w:val="left" w:pos="180"/>
        </w:tabs>
        <w:spacing w:after="60"/>
        <w:ind w:left="-360" w:firstLine="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Սույն Հուշագրի </w:t>
      </w:r>
      <w:r w:rsidR="00EA15F6" w:rsidRPr="00FF4551">
        <w:rPr>
          <w:rFonts w:ascii="GHEA Grapalat" w:hAnsi="GHEA Grapalat"/>
          <w:lang w:val="hy-AM"/>
        </w:rPr>
        <w:t>փոփոխությունները և լրացումները</w:t>
      </w:r>
      <w:r w:rsidRPr="00FF4551">
        <w:rPr>
          <w:rFonts w:ascii="GHEA Grapalat" w:hAnsi="GHEA Grapalat"/>
          <w:lang w:val="hy-AM"/>
        </w:rPr>
        <w:t xml:space="preserve"> համարվում </w:t>
      </w:r>
      <w:r w:rsidR="00EA15F6" w:rsidRPr="00FF4551">
        <w:rPr>
          <w:rFonts w:ascii="GHEA Grapalat" w:hAnsi="GHEA Grapalat"/>
          <w:lang w:val="hy-AM"/>
        </w:rPr>
        <w:t>են</w:t>
      </w:r>
      <w:r w:rsidRPr="00FF4551">
        <w:rPr>
          <w:rFonts w:ascii="GHEA Grapalat" w:hAnsi="GHEA Grapalat"/>
          <w:lang w:val="hy-AM"/>
        </w:rPr>
        <w:t xml:space="preserve"> վավեր, եթե</w:t>
      </w:r>
      <w:r w:rsidR="00EA15F6" w:rsidRPr="00FF4551">
        <w:rPr>
          <w:rFonts w:ascii="GHEA Grapalat" w:hAnsi="GHEA Grapalat"/>
          <w:lang w:val="hy-AM"/>
        </w:rPr>
        <w:t xml:space="preserve">դրանք </w:t>
      </w:r>
      <w:r w:rsidRPr="00FF4551">
        <w:rPr>
          <w:rFonts w:ascii="GHEA Grapalat" w:hAnsi="GHEA Grapalat"/>
          <w:lang w:val="hy-AM"/>
        </w:rPr>
        <w:t xml:space="preserve">կատարվել </w:t>
      </w:r>
      <w:r w:rsidR="00EA15F6" w:rsidRPr="00FF4551">
        <w:rPr>
          <w:rFonts w:ascii="GHEA Grapalat" w:hAnsi="GHEA Grapalat"/>
          <w:lang w:val="hy-AM"/>
        </w:rPr>
        <w:t>են</w:t>
      </w:r>
      <w:r w:rsidRPr="00FF4551">
        <w:rPr>
          <w:rFonts w:ascii="GHEA Grapalat" w:hAnsi="GHEA Grapalat"/>
          <w:lang w:val="hy-AM"/>
        </w:rPr>
        <w:t>Կողմերի կող</w:t>
      </w:r>
      <w:r w:rsidR="001E17DF" w:rsidRPr="00FF4551">
        <w:rPr>
          <w:rFonts w:ascii="GHEA Grapalat" w:hAnsi="GHEA Grapalat"/>
          <w:lang w:val="hy-AM"/>
        </w:rPr>
        <w:t>մ</w:t>
      </w:r>
      <w:r w:rsidRPr="00FF4551">
        <w:rPr>
          <w:rFonts w:ascii="GHEA Grapalat" w:hAnsi="GHEA Grapalat"/>
          <w:lang w:val="hy-AM"/>
        </w:rPr>
        <w:t xml:space="preserve">ից լրացուցիչ գրավոր համաձայնագիր կնքելու միջոցով։ </w:t>
      </w:r>
    </w:p>
    <w:p w:rsidR="00C858FD" w:rsidRPr="00FF4551" w:rsidRDefault="00C858FD" w:rsidP="006D14E6">
      <w:pPr>
        <w:pStyle w:val="ListParagraph"/>
        <w:numPr>
          <w:ilvl w:val="1"/>
          <w:numId w:val="1"/>
        </w:numPr>
        <w:tabs>
          <w:tab w:val="left" w:pos="90"/>
          <w:tab w:val="left" w:pos="180"/>
        </w:tabs>
        <w:spacing w:after="60"/>
        <w:ind w:left="-360" w:firstLine="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Սույն Հուշագրով չնախատեսված հարցերը կարգավորվում են ՀՀ օրենսդրությամբ։ </w:t>
      </w:r>
    </w:p>
    <w:p w:rsidR="00C270FD" w:rsidRPr="00FF4551" w:rsidRDefault="00594A4A" w:rsidP="00C270FD">
      <w:pPr>
        <w:pStyle w:val="ListParagraph"/>
        <w:numPr>
          <w:ilvl w:val="1"/>
          <w:numId w:val="1"/>
        </w:numPr>
        <w:tabs>
          <w:tab w:val="left" w:pos="180"/>
        </w:tabs>
        <w:spacing w:after="60"/>
        <w:ind w:left="-360" w:firstLine="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 xml:space="preserve">ՍույնՀուշագիրը կազմված է 2 (երկու) հավասարազոր օրինակներից։ </w:t>
      </w:r>
      <w:r w:rsidR="00E06F53" w:rsidRPr="00FF4551">
        <w:rPr>
          <w:rFonts w:ascii="GHEA Grapalat" w:hAnsi="GHEA Grapalat"/>
          <w:lang w:val="hy-AM"/>
        </w:rPr>
        <w:t xml:space="preserve">Յուրաքանչյուր Կողմին տրվում է </w:t>
      </w:r>
      <w:r w:rsidR="00477C85" w:rsidRPr="00FF4551">
        <w:rPr>
          <w:rFonts w:ascii="GHEA Grapalat" w:hAnsi="GHEA Grapalat"/>
          <w:lang w:val="hy-AM"/>
        </w:rPr>
        <w:t>Հուշագրի</w:t>
      </w:r>
      <w:r w:rsidR="00E06F53" w:rsidRPr="00FF4551">
        <w:rPr>
          <w:rFonts w:ascii="GHEA Grapalat" w:hAnsi="GHEA Grapalat"/>
          <w:lang w:val="hy-AM"/>
        </w:rPr>
        <w:t xml:space="preserve"> մեկական օրինակ։ </w:t>
      </w:r>
    </w:p>
    <w:p w:rsidR="009E233C" w:rsidRPr="00692CCA" w:rsidRDefault="009E233C" w:rsidP="009E233C">
      <w:pPr>
        <w:pStyle w:val="ListParagraph"/>
        <w:tabs>
          <w:tab w:val="left" w:pos="180"/>
        </w:tabs>
        <w:spacing w:after="60"/>
        <w:ind w:left="-360"/>
        <w:contextualSpacing w:val="0"/>
        <w:rPr>
          <w:rFonts w:ascii="GHEA Grapalat" w:hAnsi="GHEA Grapalat"/>
          <w:sz w:val="10"/>
          <w:lang w:val="hy-AM"/>
        </w:rPr>
      </w:pPr>
    </w:p>
    <w:p w:rsidR="009E233C" w:rsidRPr="00FF4551" w:rsidRDefault="009E233C" w:rsidP="009E233C">
      <w:pPr>
        <w:pStyle w:val="ListParagraph"/>
        <w:tabs>
          <w:tab w:val="left" w:pos="180"/>
        </w:tabs>
        <w:spacing w:after="60"/>
        <w:ind w:left="-360"/>
        <w:contextualSpacing w:val="0"/>
        <w:rPr>
          <w:rFonts w:ascii="GHEA Grapalat" w:hAnsi="GHEA Grapalat"/>
          <w:lang w:val="hy-AM"/>
        </w:rPr>
      </w:pPr>
    </w:p>
    <w:p w:rsidR="00B27BB2" w:rsidRPr="00FF4551" w:rsidRDefault="00B27BB2" w:rsidP="00B27BB2">
      <w:pPr>
        <w:pStyle w:val="ListParagraph"/>
        <w:tabs>
          <w:tab w:val="left" w:pos="90"/>
        </w:tabs>
        <w:ind w:left="-360"/>
        <w:contextualSpacing w:val="0"/>
        <w:rPr>
          <w:rFonts w:ascii="GHEA Grapalat" w:hAnsi="GHEA Grapalat"/>
          <w:b/>
          <w:lang w:val="hy-AM"/>
        </w:rPr>
      </w:pPr>
      <w:r w:rsidRPr="00FF4551">
        <w:rPr>
          <w:rFonts w:ascii="GHEA Grapalat" w:hAnsi="GHEA Grapalat"/>
          <w:b/>
          <w:lang w:val="hy-AM"/>
        </w:rPr>
        <w:t>Քաղաքապետարանի համար՝</w:t>
      </w:r>
    </w:p>
    <w:p w:rsidR="00B27BB2" w:rsidRPr="00FF4551" w:rsidRDefault="00B27BB2" w:rsidP="00B27BB2">
      <w:pPr>
        <w:pStyle w:val="ListParagraph"/>
        <w:tabs>
          <w:tab w:val="left" w:pos="90"/>
        </w:tabs>
        <w:ind w:left="-36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Անուն՝ Սամվել Բալասանյան</w:t>
      </w:r>
    </w:p>
    <w:p w:rsidR="00B27BB2" w:rsidRPr="00FF4551" w:rsidRDefault="00B27BB2" w:rsidP="00B27BB2">
      <w:pPr>
        <w:pStyle w:val="ListParagraph"/>
        <w:tabs>
          <w:tab w:val="left" w:pos="90"/>
        </w:tabs>
        <w:ind w:left="-36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Պաշտոն՝ Քաղաքապետ</w:t>
      </w:r>
    </w:p>
    <w:p w:rsidR="00B27BB2" w:rsidRPr="00FF4551" w:rsidRDefault="00B27BB2" w:rsidP="00B27BB2">
      <w:pPr>
        <w:pStyle w:val="ListParagraph"/>
        <w:tabs>
          <w:tab w:val="left" w:pos="90"/>
        </w:tabs>
        <w:ind w:left="-36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Ստորագրություն՝ —————————</w:t>
      </w:r>
    </w:p>
    <w:p w:rsidR="00B27BB2" w:rsidRPr="00692CCA" w:rsidRDefault="00B27BB2" w:rsidP="00B27BB2">
      <w:pPr>
        <w:pStyle w:val="ListParagraph"/>
        <w:tabs>
          <w:tab w:val="left" w:pos="90"/>
        </w:tabs>
        <w:ind w:left="-360"/>
        <w:contextualSpacing w:val="0"/>
        <w:rPr>
          <w:rFonts w:ascii="GHEA Grapalat" w:hAnsi="GHEA Grapalat"/>
          <w:b/>
          <w:sz w:val="4"/>
          <w:u w:val="single"/>
          <w:lang w:val="hy-AM"/>
        </w:rPr>
      </w:pPr>
    </w:p>
    <w:p w:rsidR="00B27BB2" w:rsidRPr="00FF4551" w:rsidRDefault="00B27BB2" w:rsidP="00B27BB2">
      <w:pPr>
        <w:pStyle w:val="ListParagraph"/>
        <w:tabs>
          <w:tab w:val="left" w:pos="90"/>
        </w:tabs>
        <w:ind w:left="-360"/>
        <w:contextualSpacing w:val="0"/>
        <w:rPr>
          <w:rFonts w:ascii="GHEA Grapalat" w:hAnsi="GHEA Grapalat"/>
          <w:b/>
          <w:u w:val="single"/>
          <w:lang w:val="hy-AM"/>
        </w:rPr>
      </w:pPr>
      <w:r w:rsidRPr="00FF4551">
        <w:rPr>
          <w:rFonts w:ascii="GHEA Grapalat" w:hAnsi="GHEA Grapalat"/>
          <w:b/>
          <w:lang w:val="hy-AM"/>
        </w:rPr>
        <w:t>Հիմնադրամի համար՝</w:t>
      </w:r>
    </w:p>
    <w:p w:rsidR="00B27BB2" w:rsidRPr="00FF4551" w:rsidRDefault="00B27BB2" w:rsidP="00B27BB2">
      <w:pPr>
        <w:pStyle w:val="ListParagraph"/>
        <w:tabs>
          <w:tab w:val="left" w:pos="90"/>
        </w:tabs>
        <w:ind w:left="-36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Անուն՝ Լիլիթ Պետրոսյան</w:t>
      </w:r>
    </w:p>
    <w:p w:rsidR="00B27BB2" w:rsidRPr="00FF4551" w:rsidRDefault="00B27BB2" w:rsidP="00B27BB2">
      <w:pPr>
        <w:pStyle w:val="ListParagraph"/>
        <w:tabs>
          <w:tab w:val="left" w:pos="90"/>
        </w:tabs>
        <w:ind w:left="-360"/>
        <w:contextualSpacing w:val="0"/>
        <w:rPr>
          <w:rFonts w:ascii="GHEA Grapalat" w:hAnsi="GHEA Grapalat"/>
          <w:lang w:val="hy-AM"/>
        </w:rPr>
      </w:pPr>
      <w:r w:rsidRPr="00FF4551">
        <w:rPr>
          <w:rFonts w:ascii="GHEA Grapalat" w:hAnsi="GHEA Grapalat"/>
          <w:lang w:val="hy-AM"/>
        </w:rPr>
        <w:t>Պաշտոն՝ Գործադիր տնօրեն</w:t>
      </w:r>
    </w:p>
    <w:p w:rsidR="00B27BB2" w:rsidRPr="00692CCA" w:rsidDel="00692CCA" w:rsidRDefault="00B27BB2" w:rsidP="00B27BB2">
      <w:pPr>
        <w:pStyle w:val="ListParagraph"/>
        <w:tabs>
          <w:tab w:val="left" w:pos="90"/>
        </w:tabs>
        <w:ind w:left="-360"/>
        <w:contextualSpacing w:val="0"/>
        <w:rPr>
          <w:del w:id="5" w:author="NONA" w:date="2019-02-05T11:37:00Z"/>
          <w:rFonts w:ascii="GHEA Grapalat" w:hAnsi="GHEA Grapalat"/>
        </w:rPr>
      </w:pPr>
      <w:r w:rsidRPr="00FF4551">
        <w:rPr>
          <w:rFonts w:ascii="GHEA Grapalat" w:hAnsi="GHEA Grapalat"/>
          <w:lang w:val="hy-AM"/>
        </w:rPr>
        <w:t>Ստորագրություն՝ —————————</w:t>
      </w:r>
    </w:p>
    <w:p w:rsidR="00A232C2" w:rsidRPr="00692CCA" w:rsidRDefault="00A232C2" w:rsidP="00692CCA">
      <w:pPr>
        <w:pStyle w:val="ListParagraph"/>
        <w:tabs>
          <w:tab w:val="left" w:pos="90"/>
        </w:tabs>
        <w:ind w:left="-360"/>
        <w:contextualSpacing w:val="0"/>
      </w:pPr>
    </w:p>
    <w:sectPr w:rsidR="00A232C2" w:rsidRPr="00692CCA" w:rsidSect="0021526E">
      <w:footerReference w:type="default" r:id="rId9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8439D5A" w15:done="0"/>
  <w15:commentEx w15:paraId="38791E6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439D5A" w16cid:durableId="1FE86953"/>
  <w16cid:commentId w16cid:paraId="38791E6C" w16cid:durableId="1FE86C7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B18" w:rsidRDefault="008A4B18" w:rsidP="006B5603">
      <w:pPr>
        <w:spacing w:after="0" w:line="240" w:lineRule="auto"/>
      </w:pPr>
      <w:r>
        <w:separator/>
      </w:r>
    </w:p>
  </w:endnote>
  <w:endnote w:type="continuationSeparator" w:id="0">
    <w:p w:rsidR="008A4B18" w:rsidRDefault="008A4B18" w:rsidP="006B5603">
      <w:pPr>
        <w:spacing w:after="0" w:line="240" w:lineRule="auto"/>
      </w:pPr>
      <w:r>
        <w:continuationSeparator/>
      </w:r>
    </w:p>
  </w:endnote>
  <w:endnote w:type="continuationNotice" w:id="1">
    <w:p w:rsidR="008A4B18" w:rsidRDefault="008A4B1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8814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5603" w:rsidRDefault="00DF11A8">
        <w:pPr>
          <w:pStyle w:val="Footer"/>
          <w:jc w:val="right"/>
        </w:pPr>
        <w:r>
          <w:fldChar w:fldCharType="begin"/>
        </w:r>
        <w:r w:rsidR="006B5603">
          <w:instrText xml:space="preserve"> PAGE   \* MERGEFORMAT </w:instrText>
        </w:r>
        <w:r>
          <w:fldChar w:fldCharType="separate"/>
        </w:r>
        <w:r w:rsidR="00692CC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B5603" w:rsidRDefault="006B56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B18" w:rsidRDefault="008A4B18" w:rsidP="006B5603">
      <w:pPr>
        <w:spacing w:after="0" w:line="240" w:lineRule="auto"/>
      </w:pPr>
      <w:r>
        <w:separator/>
      </w:r>
    </w:p>
  </w:footnote>
  <w:footnote w:type="continuationSeparator" w:id="0">
    <w:p w:rsidR="008A4B18" w:rsidRDefault="008A4B18" w:rsidP="006B5603">
      <w:pPr>
        <w:spacing w:after="0" w:line="240" w:lineRule="auto"/>
      </w:pPr>
      <w:r>
        <w:continuationSeparator/>
      </w:r>
    </w:p>
  </w:footnote>
  <w:footnote w:type="continuationNotice" w:id="1">
    <w:p w:rsidR="008A4B18" w:rsidRDefault="008A4B18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D677D"/>
    <w:multiLevelType w:val="multilevel"/>
    <w:tmpl w:val="3A623960"/>
    <w:lvl w:ilvl="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3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N">
    <w15:presenceInfo w15:providerId="None" w15:userId="SN"/>
  </w15:person>
  <w15:person w15:author="AK">
    <w15:presenceInfo w15:providerId="None" w15:userId="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oNotTrackFormatting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D36DD"/>
    <w:rsid w:val="00002553"/>
    <w:rsid w:val="0000759F"/>
    <w:rsid w:val="000133E1"/>
    <w:rsid w:val="00013BA1"/>
    <w:rsid w:val="0005219F"/>
    <w:rsid w:val="00054B12"/>
    <w:rsid w:val="00056FDD"/>
    <w:rsid w:val="00063B36"/>
    <w:rsid w:val="000B3DC1"/>
    <w:rsid w:val="000C7CD9"/>
    <w:rsid w:val="000E2D27"/>
    <w:rsid w:val="000E41D3"/>
    <w:rsid w:val="00124AB5"/>
    <w:rsid w:val="001553C1"/>
    <w:rsid w:val="0015750B"/>
    <w:rsid w:val="00171E92"/>
    <w:rsid w:val="00174D44"/>
    <w:rsid w:val="001778A2"/>
    <w:rsid w:val="00191884"/>
    <w:rsid w:val="00191AAA"/>
    <w:rsid w:val="00192568"/>
    <w:rsid w:val="001A1091"/>
    <w:rsid w:val="001A6569"/>
    <w:rsid w:val="001A6BA9"/>
    <w:rsid w:val="001B4FA8"/>
    <w:rsid w:val="001B78EE"/>
    <w:rsid w:val="001C410C"/>
    <w:rsid w:val="001D7233"/>
    <w:rsid w:val="001E17DF"/>
    <w:rsid w:val="001F2C2B"/>
    <w:rsid w:val="001F5E2B"/>
    <w:rsid w:val="001F6775"/>
    <w:rsid w:val="001F6BF2"/>
    <w:rsid w:val="00206642"/>
    <w:rsid w:val="00210349"/>
    <w:rsid w:val="0021526E"/>
    <w:rsid w:val="0023355F"/>
    <w:rsid w:val="002367B5"/>
    <w:rsid w:val="002434FF"/>
    <w:rsid w:val="00252BC9"/>
    <w:rsid w:val="00253BE4"/>
    <w:rsid w:val="002566AF"/>
    <w:rsid w:val="002568A8"/>
    <w:rsid w:val="00256A4C"/>
    <w:rsid w:val="00277BB2"/>
    <w:rsid w:val="00282723"/>
    <w:rsid w:val="00282D53"/>
    <w:rsid w:val="00287049"/>
    <w:rsid w:val="0029315F"/>
    <w:rsid w:val="002958B1"/>
    <w:rsid w:val="002B625A"/>
    <w:rsid w:val="002C17FA"/>
    <w:rsid w:val="002D36DD"/>
    <w:rsid w:val="002D7753"/>
    <w:rsid w:val="002F63FB"/>
    <w:rsid w:val="003255C3"/>
    <w:rsid w:val="0033152F"/>
    <w:rsid w:val="0033335F"/>
    <w:rsid w:val="0033418A"/>
    <w:rsid w:val="0034563D"/>
    <w:rsid w:val="00365FAE"/>
    <w:rsid w:val="003662B5"/>
    <w:rsid w:val="0036761B"/>
    <w:rsid w:val="00382C1C"/>
    <w:rsid w:val="00382F74"/>
    <w:rsid w:val="00383CF5"/>
    <w:rsid w:val="00395785"/>
    <w:rsid w:val="003A65E6"/>
    <w:rsid w:val="003B55FB"/>
    <w:rsid w:val="003C6EB7"/>
    <w:rsid w:val="003D0AF6"/>
    <w:rsid w:val="003D2D8B"/>
    <w:rsid w:val="003D4423"/>
    <w:rsid w:val="003E56D4"/>
    <w:rsid w:val="003F790F"/>
    <w:rsid w:val="00413BA3"/>
    <w:rsid w:val="004313E1"/>
    <w:rsid w:val="00431A3C"/>
    <w:rsid w:val="00433C77"/>
    <w:rsid w:val="00447EEC"/>
    <w:rsid w:val="00447FB2"/>
    <w:rsid w:val="00451C7A"/>
    <w:rsid w:val="00465AA9"/>
    <w:rsid w:val="00477C85"/>
    <w:rsid w:val="004833F6"/>
    <w:rsid w:val="00490912"/>
    <w:rsid w:val="0049193A"/>
    <w:rsid w:val="004A5B6A"/>
    <w:rsid w:val="004B008A"/>
    <w:rsid w:val="004B023E"/>
    <w:rsid w:val="004D04BC"/>
    <w:rsid w:val="004D5797"/>
    <w:rsid w:val="004E11DD"/>
    <w:rsid w:val="004F26B2"/>
    <w:rsid w:val="005103A1"/>
    <w:rsid w:val="00511555"/>
    <w:rsid w:val="00520129"/>
    <w:rsid w:val="005208C0"/>
    <w:rsid w:val="00524ED6"/>
    <w:rsid w:val="005301AF"/>
    <w:rsid w:val="00532A8B"/>
    <w:rsid w:val="00533F36"/>
    <w:rsid w:val="00534048"/>
    <w:rsid w:val="0053590A"/>
    <w:rsid w:val="005507E7"/>
    <w:rsid w:val="00553DA5"/>
    <w:rsid w:val="005605F7"/>
    <w:rsid w:val="00562A39"/>
    <w:rsid w:val="00573365"/>
    <w:rsid w:val="00576F08"/>
    <w:rsid w:val="00592800"/>
    <w:rsid w:val="005945D8"/>
    <w:rsid w:val="00594A4A"/>
    <w:rsid w:val="00596629"/>
    <w:rsid w:val="005A3580"/>
    <w:rsid w:val="005A3CBE"/>
    <w:rsid w:val="005C3080"/>
    <w:rsid w:val="005C63F7"/>
    <w:rsid w:val="005C783C"/>
    <w:rsid w:val="005D70D2"/>
    <w:rsid w:val="005D731D"/>
    <w:rsid w:val="005E4788"/>
    <w:rsid w:val="005E5596"/>
    <w:rsid w:val="006028CA"/>
    <w:rsid w:val="00604423"/>
    <w:rsid w:val="00607443"/>
    <w:rsid w:val="00614042"/>
    <w:rsid w:val="00620AEF"/>
    <w:rsid w:val="00630DA9"/>
    <w:rsid w:val="00634A99"/>
    <w:rsid w:val="00634C3C"/>
    <w:rsid w:val="0064751E"/>
    <w:rsid w:val="00652BD3"/>
    <w:rsid w:val="00662899"/>
    <w:rsid w:val="00664CD4"/>
    <w:rsid w:val="00680FC5"/>
    <w:rsid w:val="00690C30"/>
    <w:rsid w:val="00692CCA"/>
    <w:rsid w:val="00696770"/>
    <w:rsid w:val="006A1792"/>
    <w:rsid w:val="006A4CCE"/>
    <w:rsid w:val="006B264C"/>
    <w:rsid w:val="006B5603"/>
    <w:rsid w:val="006D08DE"/>
    <w:rsid w:val="006D14E6"/>
    <w:rsid w:val="006D659B"/>
    <w:rsid w:val="006E0E3B"/>
    <w:rsid w:val="006F4323"/>
    <w:rsid w:val="007037D7"/>
    <w:rsid w:val="007074D4"/>
    <w:rsid w:val="00724CA5"/>
    <w:rsid w:val="00726702"/>
    <w:rsid w:val="00733F10"/>
    <w:rsid w:val="00735A12"/>
    <w:rsid w:val="007400AB"/>
    <w:rsid w:val="00750CEB"/>
    <w:rsid w:val="00751276"/>
    <w:rsid w:val="00764AA7"/>
    <w:rsid w:val="007859C6"/>
    <w:rsid w:val="00796930"/>
    <w:rsid w:val="007A6263"/>
    <w:rsid w:val="007E0DB4"/>
    <w:rsid w:val="007E33C2"/>
    <w:rsid w:val="007E7E50"/>
    <w:rsid w:val="007F039F"/>
    <w:rsid w:val="007F47BF"/>
    <w:rsid w:val="00805D7C"/>
    <w:rsid w:val="00816A74"/>
    <w:rsid w:val="0082020F"/>
    <w:rsid w:val="0083242B"/>
    <w:rsid w:val="0085436D"/>
    <w:rsid w:val="00863C8B"/>
    <w:rsid w:val="00872450"/>
    <w:rsid w:val="00875A5E"/>
    <w:rsid w:val="00896A4F"/>
    <w:rsid w:val="008A3DA5"/>
    <w:rsid w:val="008A4B18"/>
    <w:rsid w:val="008F43C2"/>
    <w:rsid w:val="008F56BB"/>
    <w:rsid w:val="0090505E"/>
    <w:rsid w:val="009126A4"/>
    <w:rsid w:val="00931DEA"/>
    <w:rsid w:val="00940284"/>
    <w:rsid w:val="0094677A"/>
    <w:rsid w:val="00952F6C"/>
    <w:rsid w:val="00961DA7"/>
    <w:rsid w:val="00977DE4"/>
    <w:rsid w:val="009813E0"/>
    <w:rsid w:val="0098167F"/>
    <w:rsid w:val="00990761"/>
    <w:rsid w:val="00996A31"/>
    <w:rsid w:val="009A2EF2"/>
    <w:rsid w:val="009B0EB7"/>
    <w:rsid w:val="009B1C26"/>
    <w:rsid w:val="009C3A6E"/>
    <w:rsid w:val="009C588E"/>
    <w:rsid w:val="009D14D5"/>
    <w:rsid w:val="009E01AD"/>
    <w:rsid w:val="009E233C"/>
    <w:rsid w:val="009E6D30"/>
    <w:rsid w:val="009F0013"/>
    <w:rsid w:val="00A019F4"/>
    <w:rsid w:val="00A232C2"/>
    <w:rsid w:val="00A259BF"/>
    <w:rsid w:val="00A43C2D"/>
    <w:rsid w:val="00A57C1D"/>
    <w:rsid w:val="00A622C8"/>
    <w:rsid w:val="00A675D8"/>
    <w:rsid w:val="00A70BBD"/>
    <w:rsid w:val="00A874B8"/>
    <w:rsid w:val="00A926DD"/>
    <w:rsid w:val="00AB1D6B"/>
    <w:rsid w:val="00AB2634"/>
    <w:rsid w:val="00AB33D4"/>
    <w:rsid w:val="00AE3652"/>
    <w:rsid w:val="00AE73A8"/>
    <w:rsid w:val="00AF0B22"/>
    <w:rsid w:val="00AF328E"/>
    <w:rsid w:val="00AF651C"/>
    <w:rsid w:val="00AF6E34"/>
    <w:rsid w:val="00B00D29"/>
    <w:rsid w:val="00B0610D"/>
    <w:rsid w:val="00B1400B"/>
    <w:rsid w:val="00B23A42"/>
    <w:rsid w:val="00B27BB2"/>
    <w:rsid w:val="00B35A3D"/>
    <w:rsid w:val="00B43548"/>
    <w:rsid w:val="00B57826"/>
    <w:rsid w:val="00B621AA"/>
    <w:rsid w:val="00B70753"/>
    <w:rsid w:val="00B72E37"/>
    <w:rsid w:val="00B9192E"/>
    <w:rsid w:val="00B94320"/>
    <w:rsid w:val="00BA7158"/>
    <w:rsid w:val="00BC17A3"/>
    <w:rsid w:val="00BC3E1E"/>
    <w:rsid w:val="00BD3B1C"/>
    <w:rsid w:val="00BD6C85"/>
    <w:rsid w:val="00BF278C"/>
    <w:rsid w:val="00BF5400"/>
    <w:rsid w:val="00C01D0A"/>
    <w:rsid w:val="00C17505"/>
    <w:rsid w:val="00C270FD"/>
    <w:rsid w:val="00C276B1"/>
    <w:rsid w:val="00C27DD1"/>
    <w:rsid w:val="00C3254C"/>
    <w:rsid w:val="00C42512"/>
    <w:rsid w:val="00C544B2"/>
    <w:rsid w:val="00C556CE"/>
    <w:rsid w:val="00C5715A"/>
    <w:rsid w:val="00C603FF"/>
    <w:rsid w:val="00C634D4"/>
    <w:rsid w:val="00C858FD"/>
    <w:rsid w:val="00CB2499"/>
    <w:rsid w:val="00CC47BB"/>
    <w:rsid w:val="00CD2104"/>
    <w:rsid w:val="00CD4B94"/>
    <w:rsid w:val="00CD7A11"/>
    <w:rsid w:val="00CE18F7"/>
    <w:rsid w:val="00CE4B4B"/>
    <w:rsid w:val="00D1497B"/>
    <w:rsid w:val="00D2229E"/>
    <w:rsid w:val="00D24834"/>
    <w:rsid w:val="00D34BA1"/>
    <w:rsid w:val="00D43837"/>
    <w:rsid w:val="00D47D25"/>
    <w:rsid w:val="00D56A29"/>
    <w:rsid w:val="00D62362"/>
    <w:rsid w:val="00D636BA"/>
    <w:rsid w:val="00D665F8"/>
    <w:rsid w:val="00D737B9"/>
    <w:rsid w:val="00D77005"/>
    <w:rsid w:val="00D8377D"/>
    <w:rsid w:val="00D843F5"/>
    <w:rsid w:val="00D86EE9"/>
    <w:rsid w:val="00D95C17"/>
    <w:rsid w:val="00DB0986"/>
    <w:rsid w:val="00DD6738"/>
    <w:rsid w:val="00DF0FE0"/>
    <w:rsid w:val="00DF11A8"/>
    <w:rsid w:val="00E06B9A"/>
    <w:rsid w:val="00E06F53"/>
    <w:rsid w:val="00E11891"/>
    <w:rsid w:val="00E3306E"/>
    <w:rsid w:val="00E34E38"/>
    <w:rsid w:val="00E4519C"/>
    <w:rsid w:val="00E47EE3"/>
    <w:rsid w:val="00E53D54"/>
    <w:rsid w:val="00E6307A"/>
    <w:rsid w:val="00E659CA"/>
    <w:rsid w:val="00E6772C"/>
    <w:rsid w:val="00E678C7"/>
    <w:rsid w:val="00E80B8F"/>
    <w:rsid w:val="00EA15F6"/>
    <w:rsid w:val="00EB4F89"/>
    <w:rsid w:val="00EC748E"/>
    <w:rsid w:val="00ED3A63"/>
    <w:rsid w:val="00F01D15"/>
    <w:rsid w:val="00F027AD"/>
    <w:rsid w:val="00F072AB"/>
    <w:rsid w:val="00F122BF"/>
    <w:rsid w:val="00F214F8"/>
    <w:rsid w:val="00F425E8"/>
    <w:rsid w:val="00F5551D"/>
    <w:rsid w:val="00F61802"/>
    <w:rsid w:val="00F64688"/>
    <w:rsid w:val="00F966D0"/>
    <w:rsid w:val="00FA0832"/>
    <w:rsid w:val="00FA61BD"/>
    <w:rsid w:val="00FD29AD"/>
    <w:rsid w:val="00FE5666"/>
    <w:rsid w:val="00FF3D00"/>
    <w:rsid w:val="00FF4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6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6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603"/>
  </w:style>
  <w:style w:type="paragraph" w:styleId="Footer">
    <w:name w:val="footer"/>
    <w:basedOn w:val="Normal"/>
    <w:link w:val="FooterChar"/>
    <w:uiPriority w:val="99"/>
    <w:unhideWhenUsed/>
    <w:rsid w:val="006B56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603"/>
  </w:style>
  <w:style w:type="table" w:styleId="TableGrid">
    <w:name w:val="Table Grid"/>
    <w:basedOn w:val="TableNormal"/>
    <w:uiPriority w:val="39"/>
    <w:rsid w:val="00B00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0D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0D2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40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2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2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28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24834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6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6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603"/>
  </w:style>
  <w:style w:type="paragraph" w:styleId="Footer">
    <w:name w:val="footer"/>
    <w:basedOn w:val="Normal"/>
    <w:link w:val="FooterChar"/>
    <w:uiPriority w:val="99"/>
    <w:unhideWhenUsed/>
    <w:rsid w:val="006B56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603"/>
  </w:style>
  <w:style w:type="table" w:styleId="TableGrid">
    <w:name w:val="Table Grid"/>
    <w:basedOn w:val="TableNormal"/>
    <w:uiPriority w:val="39"/>
    <w:rsid w:val="00B00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00D2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0D2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40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2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2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28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24834"/>
    <w:pPr>
      <w:spacing w:after="0"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llet2021directo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78F01-1F84-4760-9D68-EC16FFE61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1618</Words>
  <Characters>9223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10820</CharactersWithSpaces>
  <SharedDoc>false</SharedDoc>
  <HLinks>
    <vt:vector size="6" baseType="variant">
      <vt:variant>
        <vt:i4>1441841</vt:i4>
      </vt:variant>
      <vt:variant>
        <vt:i4>6</vt:i4>
      </vt:variant>
      <vt:variant>
        <vt:i4>0</vt:i4>
      </vt:variant>
      <vt:variant>
        <vt:i4>5</vt:i4>
      </vt:variant>
      <vt:variant>
        <vt:lpwstr>mailto:ballet2021director@gmail.com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/tasks/docs/attachment.php?id=85344&amp;fn=MoU_Ballet2021_version_02+%282%29.docx&amp;out=1&amp;token=5757cdebe97231bc1a86</cp:keywords>
  <cp:lastModifiedBy>NONA</cp:lastModifiedBy>
  <cp:revision>2</cp:revision>
  <dcterms:created xsi:type="dcterms:W3CDTF">2019-02-05T07:37:00Z</dcterms:created>
  <dcterms:modified xsi:type="dcterms:W3CDTF">2019-02-05T07:37:00Z</dcterms:modified>
</cp:coreProperties>
</file>